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F3C" w:rsidRPr="00B9381B" w:rsidRDefault="00DA1F3C" w:rsidP="00DA1F3C">
      <w:pPr>
        <w:jc w:val="center"/>
        <w:rPr>
          <w:rFonts w:ascii="Arial" w:hAnsi="Arial" w:cs="Arial"/>
          <w:sz w:val="22"/>
          <w:szCs w:val="22"/>
        </w:rPr>
      </w:pPr>
      <w:r>
        <w:rPr>
          <w:rFonts w:ascii="Arial" w:hAnsi="Arial" w:cs="Arial"/>
          <w:bCs/>
          <w:color w:val="000000"/>
          <w:sz w:val="22"/>
          <w:szCs w:val="22"/>
        </w:rPr>
        <w:t xml:space="preserve">Final </w:t>
      </w:r>
    </w:p>
    <w:p w:rsidR="00DA1F3C" w:rsidRPr="00B9381B" w:rsidRDefault="00DA1F3C" w:rsidP="00DA1F3C">
      <w:pPr>
        <w:jc w:val="center"/>
        <w:rPr>
          <w:rFonts w:ascii="Arial" w:hAnsi="Arial" w:cs="Arial"/>
          <w:b/>
          <w:bCs/>
          <w:color w:val="000000"/>
          <w:sz w:val="22"/>
          <w:szCs w:val="22"/>
        </w:rPr>
      </w:pPr>
      <w:r w:rsidRPr="00B9381B">
        <w:rPr>
          <w:rFonts w:ascii="Arial" w:hAnsi="Arial" w:cs="Arial"/>
          <w:b/>
          <w:bCs/>
          <w:color w:val="000000"/>
          <w:sz w:val="22"/>
          <w:szCs w:val="22"/>
        </w:rPr>
        <w:t>SUMMARY RECORD</w:t>
      </w:r>
    </w:p>
    <w:p w:rsidR="00DA1F3C" w:rsidRPr="00B9381B" w:rsidRDefault="00DA1F3C" w:rsidP="00DA1F3C">
      <w:pPr>
        <w:jc w:val="center"/>
        <w:rPr>
          <w:rFonts w:ascii="Arial" w:hAnsi="Arial" w:cs="Arial"/>
          <w:b/>
          <w:bCs/>
          <w:color w:val="000000"/>
          <w:sz w:val="22"/>
          <w:szCs w:val="22"/>
        </w:rPr>
      </w:pPr>
    </w:p>
    <w:p w:rsidR="00DA1F3C" w:rsidRPr="00B9381B" w:rsidRDefault="00DA1F3C" w:rsidP="00DA1F3C">
      <w:pPr>
        <w:jc w:val="center"/>
        <w:rPr>
          <w:rFonts w:ascii="Arial" w:hAnsi="Arial" w:cs="Arial"/>
          <w:b/>
          <w:bCs/>
          <w:color w:val="000000"/>
          <w:sz w:val="22"/>
          <w:szCs w:val="22"/>
        </w:rPr>
      </w:pPr>
      <w:r w:rsidRPr="00B9381B">
        <w:rPr>
          <w:rFonts w:ascii="Arial" w:hAnsi="Arial" w:cs="Arial"/>
          <w:b/>
          <w:bCs/>
          <w:color w:val="000000"/>
          <w:sz w:val="22"/>
          <w:szCs w:val="22"/>
        </w:rPr>
        <w:t>MEETING OF THE WADDEN SEA BOARD</w:t>
      </w:r>
    </w:p>
    <w:p w:rsidR="00DA1F3C" w:rsidRPr="00B9381B" w:rsidRDefault="00DA1F3C" w:rsidP="00DA1F3C">
      <w:pPr>
        <w:jc w:val="center"/>
        <w:rPr>
          <w:rFonts w:ascii="Arial" w:hAnsi="Arial" w:cs="Arial"/>
          <w:b/>
          <w:bCs/>
          <w:color w:val="000000"/>
          <w:sz w:val="22"/>
          <w:szCs w:val="22"/>
        </w:rPr>
      </w:pPr>
      <w:r w:rsidRPr="00B9381B">
        <w:rPr>
          <w:rFonts w:ascii="Arial" w:hAnsi="Arial" w:cs="Arial"/>
          <w:b/>
          <w:bCs/>
          <w:color w:val="000000"/>
          <w:sz w:val="22"/>
          <w:szCs w:val="22"/>
        </w:rPr>
        <w:t>TRILATERAL WADDEN SEA COOPERATION</w:t>
      </w:r>
    </w:p>
    <w:p w:rsidR="00DA1F3C" w:rsidRPr="00B9381B" w:rsidRDefault="00DA1F3C" w:rsidP="00DA1F3C">
      <w:pPr>
        <w:jc w:val="center"/>
        <w:rPr>
          <w:rFonts w:ascii="Arial" w:hAnsi="Arial" w:cs="Arial"/>
          <w:b/>
          <w:bCs/>
          <w:color w:val="000000"/>
          <w:sz w:val="22"/>
          <w:szCs w:val="22"/>
        </w:rPr>
      </w:pPr>
    </w:p>
    <w:p w:rsidR="00DA1F3C" w:rsidRPr="00B9381B" w:rsidRDefault="00DA1F3C" w:rsidP="00DA1F3C">
      <w:pPr>
        <w:jc w:val="center"/>
        <w:rPr>
          <w:rFonts w:ascii="Arial" w:hAnsi="Arial" w:cs="Arial"/>
          <w:b/>
          <w:bCs/>
          <w:color w:val="000000"/>
          <w:sz w:val="22"/>
          <w:szCs w:val="22"/>
        </w:rPr>
      </w:pPr>
      <w:r w:rsidRPr="00B9381B">
        <w:rPr>
          <w:rFonts w:ascii="Arial" w:hAnsi="Arial" w:cs="Arial"/>
          <w:b/>
          <w:bCs/>
          <w:color w:val="000000"/>
          <w:sz w:val="22"/>
          <w:szCs w:val="22"/>
        </w:rPr>
        <w:t xml:space="preserve">WSB </w:t>
      </w:r>
      <w:r>
        <w:rPr>
          <w:rFonts w:ascii="Arial" w:hAnsi="Arial" w:cs="Arial"/>
          <w:b/>
          <w:bCs/>
          <w:color w:val="000000"/>
          <w:sz w:val="22"/>
          <w:szCs w:val="22"/>
        </w:rPr>
        <w:t>8</w:t>
      </w:r>
    </w:p>
    <w:p w:rsidR="00DA1F3C" w:rsidRPr="00B9381B" w:rsidRDefault="00DA1F3C" w:rsidP="00DA1F3C">
      <w:pPr>
        <w:jc w:val="center"/>
        <w:rPr>
          <w:rFonts w:ascii="Arial" w:hAnsi="Arial" w:cs="Arial"/>
          <w:b/>
          <w:bCs/>
          <w:color w:val="000000"/>
          <w:sz w:val="22"/>
          <w:szCs w:val="22"/>
        </w:rPr>
      </w:pPr>
    </w:p>
    <w:p w:rsidR="00DA1F3C" w:rsidRPr="00B9381B" w:rsidRDefault="00DA1F3C" w:rsidP="00DA1F3C">
      <w:pPr>
        <w:jc w:val="center"/>
        <w:rPr>
          <w:rFonts w:ascii="Arial" w:hAnsi="Arial" w:cs="Arial"/>
          <w:b/>
          <w:bCs/>
          <w:color w:val="000000"/>
          <w:sz w:val="22"/>
          <w:szCs w:val="22"/>
        </w:rPr>
      </w:pPr>
      <w:r>
        <w:rPr>
          <w:rFonts w:ascii="Arial" w:hAnsi="Arial" w:cs="Arial"/>
          <w:b/>
          <w:bCs/>
          <w:color w:val="000000"/>
          <w:sz w:val="22"/>
          <w:szCs w:val="22"/>
        </w:rPr>
        <w:t>Copenhagen</w:t>
      </w:r>
      <w:r w:rsidRPr="00B9381B">
        <w:rPr>
          <w:rFonts w:ascii="Arial" w:hAnsi="Arial" w:cs="Arial"/>
          <w:b/>
          <w:bCs/>
          <w:color w:val="000000"/>
          <w:sz w:val="22"/>
          <w:szCs w:val="22"/>
        </w:rPr>
        <w:t xml:space="preserve">, </w:t>
      </w:r>
      <w:r>
        <w:rPr>
          <w:rFonts w:ascii="Arial" w:hAnsi="Arial" w:cs="Arial"/>
          <w:b/>
          <w:bCs/>
          <w:color w:val="000000"/>
          <w:sz w:val="22"/>
          <w:szCs w:val="22"/>
        </w:rPr>
        <w:t>26-27 June</w:t>
      </w:r>
      <w:r w:rsidRPr="00B9381B">
        <w:rPr>
          <w:rFonts w:ascii="Arial" w:hAnsi="Arial" w:cs="Arial"/>
          <w:b/>
          <w:bCs/>
          <w:color w:val="000000"/>
          <w:sz w:val="22"/>
          <w:szCs w:val="22"/>
        </w:rPr>
        <w:t xml:space="preserve"> 2013</w:t>
      </w:r>
    </w:p>
    <w:p w:rsidR="00DA1F3C" w:rsidRPr="00B9381B" w:rsidRDefault="00DA1F3C" w:rsidP="00DA1F3C">
      <w:pPr>
        <w:jc w:val="center"/>
        <w:rPr>
          <w:rFonts w:ascii="Arial" w:hAnsi="Arial" w:cs="Arial"/>
          <w:b/>
          <w:bCs/>
          <w:color w:val="000000"/>
          <w:sz w:val="22"/>
          <w:szCs w:val="22"/>
        </w:rPr>
      </w:pPr>
    </w:p>
    <w:p w:rsidR="00DA1F3C" w:rsidRPr="00B9381B" w:rsidRDefault="00DA1F3C" w:rsidP="00DA1F3C">
      <w:pPr>
        <w:jc w:val="center"/>
        <w:rPr>
          <w:rFonts w:ascii="Arial" w:hAnsi="Arial" w:cs="Arial"/>
          <w:b/>
          <w:bCs/>
          <w:color w:val="000000"/>
          <w:sz w:val="22"/>
          <w:szCs w:val="22"/>
        </w:rPr>
      </w:pPr>
    </w:p>
    <w:p w:rsidR="00DA1F3C" w:rsidRPr="00B9381B" w:rsidRDefault="00DA1F3C" w:rsidP="00DA1F3C">
      <w:pPr>
        <w:ind w:left="360" w:hanging="360"/>
        <w:rPr>
          <w:rFonts w:ascii="Arial" w:hAnsi="Arial" w:cs="Arial"/>
          <w:b/>
          <w:bCs/>
          <w:caps/>
          <w:sz w:val="22"/>
          <w:szCs w:val="22"/>
          <w:u w:val="single"/>
        </w:rPr>
      </w:pPr>
    </w:p>
    <w:p w:rsidR="00DA1F3C" w:rsidRPr="00B9381B" w:rsidRDefault="00DA1F3C" w:rsidP="00DA1F3C">
      <w:pPr>
        <w:ind w:left="360" w:hanging="360"/>
        <w:rPr>
          <w:rFonts w:ascii="Arial" w:hAnsi="Arial" w:cs="Arial"/>
          <w:b/>
          <w:bCs/>
          <w:sz w:val="22"/>
          <w:szCs w:val="22"/>
          <w:u w:val="single"/>
        </w:rPr>
      </w:pPr>
      <w:r w:rsidRPr="00B9381B">
        <w:rPr>
          <w:rFonts w:ascii="Arial" w:hAnsi="Arial" w:cs="Arial"/>
          <w:b/>
          <w:bCs/>
          <w:caps/>
          <w:sz w:val="22"/>
          <w:szCs w:val="22"/>
          <w:u w:val="single"/>
        </w:rPr>
        <w:t>Agenda item 1</w:t>
      </w:r>
      <w:r>
        <w:rPr>
          <w:rFonts w:ascii="Arial" w:hAnsi="Arial" w:cs="Arial"/>
          <w:b/>
          <w:bCs/>
          <w:caps/>
          <w:sz w:val="22"/>
          <w:szCs w:val="22"/>
        </w:rPr>
        <w:t>:</w:t>
      </w:r>
      <w:r w:rsidRPr="00B9381B">
        <w:rPr>
          <w:rFonts w:ascii="Arial" w:hAnsi="Arial" w:cs="Arial"/>
          <w:b/>
          <w:bCs/>
          <w:caps/>
          <w:sz w:val="22"/>
          <w:szCs w:val="22"/>
        </w:rPr>
        <w:t xml:space="preserve"> OPENING of the Meeting</w:t>
      </w:r>
    </w:p>
    <w:p w:rsidR="00DA1F3C" w:rsidRPr="00B9381B" w:rsidRDefault="00DA1F3C" w:rsidP="00DA1F3C">
      <w:pPr>
        <w:rPr>
          <w:rFonts w:ascii="Arial" w:hAnsi="Arial" w:cs="Arial"/>
          <w:sz w:val="22"/>
          <w:szCs w:val="22"/>
        </w:rPr>
      </w:pPr>
    </w:p>
    <w:p w:rsidR="00DA1F3C" w:rsidRPr="00B9381B" w:rsidRDefault="00DA1F3C" w:rsidP="00DA1F3C">
      <w:pPr>
        <w:rPr>
          <w:rFonts w:ascii="Arial" w:hAnsi="Arial" w:cs="Arial"/>
          <w:sz w:val="22"/>
          <w:szCs w:val="22"/>
        </w:rPr>
      </w:pPr>
      <w:r w:rsidRPr="00B9381B">
        <w:rPr>
          <w:rFonts w:ascii="Arial" w:hAnsi="Arial" w:cs="Arial"/>
          <w:sz w:val="22"/>
          <w:szCs w:val="22"/>
        </w:rPr>
        <w:t xml:space="preserve">The chairman, Mr </w:t>
      </w:r>
      <w:r w:rsidRPr="00B9381B">
        <w:rPr>
          <w:rFonts w:ascii="Arial" w:hAnsi="Arial" w:cs="Arial"/>
          <w:sz w:val="22"/>
          <w:szCs w:val="22"/>
          <w:u w:val="single"/>
        </w:rPr>
        <w:t>Ilsøe</w:t>
      </w:r>
      <w:r w:rsidRPr="00B9381B">
        <w:rPr>
          <w:rFonts w:ascii="Arial" w:hAnsi="Arial" w:cs="Arial"/>
          <w:sz w:val="22"/>
          <w:szCs w:val="22"/>
        </w:rPr>
        <w:t xml:space="preserve">, opened the meeting at </w:t>
      </w:r>
      <w:r>
        <w:rPr>
          <w:rFonts w:ascii="Arial" w:hAnsi="Arial" w:cs="Arial"/>
          <w:sz w:val="22"/>
          <w:szCs w:val="22"/>
        </w:rPr>
        <w:t>09</w:t>
      </w:r>
      <w:r w:rsidRPr="00B9381B">
        <w:rPr>
          <w:rFonts w:ascii="Arial" w:hAnsi="Arial" w:cs="Arial"/>
          <w:sz w:val="22"/>
          <w:szCs w:val="22"/>
        </w:rPr>
        <w:t xml:space="preserve">:00 h and welcomed the participants and supportive staff to the </w:t>
      </w:r>
      <w:r>
        <w:rPr>
          <w:rFonts w:ascii="Arial" w:hAnsi="Arial" w:cs="Arial"/>
          <w:sz w:val="22"/>
          <w:szCs w:val="22"/>
        </w:rPr>
        <w:t>eigh</w:t>
      </w:r>
      <w:r w:rsidRPr="00B9381B">
        <w:rPr>
          <w:rFonts w:ascii="Arial" w:hAnsi="Arial" w:cs="Arial"/>
          <w:sz w:val="22"/>
          <w:szCs w:val="22"/>
        </w:rPr>
        <w:t xml:space="preserve">th meeting of the WSB. </w:t>
      </w:r>
      <w:r>
        <w:rPr>
          <w:rFonts w:ascii="Arial" w:hAnsi="Arial" w:cs="Arial"/>
          <w:sz w:val="22"/>
          <w:szCs w:val="22"/>
        </w:rPr>
        <w:t xml:space="preserve"> Mr Lauenborg, Mr Gabanyi, Mr Rösner and Mr de Hoop had apologised. Mr Holst-Christensen replaces Mr Poulsen as WSB member of the Danish delegation. </w:t>
      </w:r>
      <w:r w:rsidRPr="00B9381B">
        <w:rPr>
          <w:rFonts w:ascii="Arial" w:hAnsi="Arial" w:cs="Arial"/>
          <w:sz w:val="22"/>
          <w:szCs w:val="22"/>
        </w:rPr>
        <w:t xml:space="preserve">A list of participants is in </w:t>
      </w:r>
      <w:r w:rsidRPr="00B9381B">
        <w:rPr>
          <w:rFonts w:ascii="Arial" w:hAnsi="Arial" w:cs="Arial"/>
          <w:b/>
          <w:bCs/>
          <w:sz w:val="22"/>
          <w:szCs w:val="22"/>
        </w:rPr>
        <w:t>Annex 1</w:t>
      </w:r>
      <w:r w:rsidRPr="00B9381B">
        <w:rPr>
          <w:rFonts w:ascii="Arial" w:hAnsi="Arial" w:cs="Arial"/>
          <w:sz w:val="22"/>
          <w:szCs w:val="22"/>
        </w:rPr>
        <w:t>.</w:t>
      </w:r>
    </w:p>
    <w:p w:rsidR="00DA1F3C" w:rsidRPr="00B9381B" w:rsidRDefault="00DA1F3C" w:rsidP="00DA1F3C">
      <w:pPr>
        <w:rPr>
          <w:rFonts w:ascii="Arial" w:hAnsi="Arial" w:cs="Arial"/>
          <w:sz w:val="22"/>
          <w:szCs w:val="22"/>
        </w:rPr>
      </w:pPr>
    </w:p>
    <w:p w:rsidR="00DA1F3C" w:rsidRPr="00B9381B" w:rsidRDefault="00DA1F3C" w:rsidP="00DA1F3C">
      <w:pPr>
        <w:rPr>
          <w:rFonts w:ascii="Arial" w:hAnsi="Arial" w:cs="Arial"/>
          <w:sz w:val="22"/>
          <w:szCs w:val="22"/>
        </w:rPr>
      </w:pPr>
    </w:p>
    <w:p w:rsidR="00DA1F3C" w:rsidRPr="00B9381B" w:rsidRDefault="00DA1F3C" w:rsidP="00DA1F3C">
      <w:pPr>
        <w:ind w:left="360" w:hanging="360"/>
        <w:rPr>
          <w:rFonts w:ascii="Arial" w:hAnsi="Arial" w:cs="Arial"/>
          <w:b/>
          <w:bCs/>
          <w:sz w:val="22"/>
          <w:szCs w:val="22"/>
          <w:u w:val="single"/>
        </w:rPr>
      </w:pPr>
      <w:r w:rsidRPr="00B9381B">
        <w:rPr>
          <w:rFonts w:ascii="Arial" w:hAnsi="Arial" w:cs="Arial"/>
          <w:b/>
          <w:bCs/>
          <w:caps/>
          <w:sz w:val="22"/>
          <w:szCs w:val="22"/>
          <w:u w:val="single"/>
        </w:rPr>
        <w:t>Agenda item</w:t>
      </w:r>
      <w:r w:rsidRPr="00B9381B">
        <w:rPr>
          <w:rFonts w:ascii="Arial" w:hAnsi="Arial" w:cs="Arial"/>
          <w:b/>
          <w:bCs/>
          <w:sz w:val="22"/>
          <w:szCs w:val="22"/>
          <w:u w:val="single"/>
        </w:rPr>
        <w:t xml:space="preserve"> 2</w:t>
      </w:r>
      <w:r>
        <w:rPr>
          <w:rFonts w:ascii="Arial" w:hAnsi="Arial" w:cs="Arial"/>
          <w:b/>
          <w:bCs/>
          <w:sz w:val="22"/>
          <w:szCs w:val="22"/>
        </w:rPr>
        <w:t>:</w:t>
      </w:r>
      <w:r w:rsidRPr="00B9381B">
        <w:rPr>
          <w:rFonts w:ascii="Arial" w:hAnsi="Arial" w:cs="Arial"/>
          <w:b/>
          <w:bCs/>
          <w:caps/>
          <w:sz w:val="22"/>
          <w:szCs w:val="22"/>
        </w:rPr>
        <w:t xml:space="preserve"> ADOPTION of the Agenda</w:t>
      </w:r>
    </w:p>
    <w:p w:rsidR="00DA1F3C" w:rsidRPr="00B9381B" w:rsidRDefault="00DA1F3C" w:rsidP="00DA1F3C">
      <w:pPr>
        <w:ind w:left="360" w:hanging="360"/>
        <w:rPr>
          <w:rFonts w:ascii="Arial" w:hAnsi="Arial" w:cs="Arial"/>
          <w:sz w:val="20"/>
          <w:szCs w:val="20"/>
        </w:rPr>
      </w:pPr>
      <w:r w:rsidRPr="00B9381B">
        <w:rPr>
          <w:rFonts w:ascii="Arial" w:hAnsi="Arial" w:cs="Arial"/>
          <w:sz w:val="20"/>
          <w:szCs w:val="20"/>
          <w:u w:val="single"/>
        </w:rPr>
        <w:t>Document</w:t>
      </w:r>
      <w:r w:rsidRPr="00B9381B">
        <w:rPr>
          <w:rFonts w:ascii="Arial" w:hAnsi="Arial" w:cs="Arial"/>
          <w:sz w:val="20"/>
          <w:szCs w:val="20"/>
        </w:rPr>
        <w:t xml:space="preserve">: WSB </w:t>
      </w:r>
      <w:r>
        <w:rPr>
          <w:rFonts w:ascii="Arial" w:hAnsi="Arial" w:cs="Arial"/>
          <w:sz w:val="20"/>
          <w:szCs w:val="20"/>
        </w:rPr>
        <w:t>8</w:t>
      </w:r>
      <w:r w:rsidRPr="00B9381B">
        <w:rPr>
          <w:rFonts w:ascii="Arial" w:hAnsi="Arial" w:cs="Arial"/>
          <w:sz w:val="20"/>
          <w:szCs w:val="20"/>
        </w:rPr>
        <w:t>/2/1 Draft Agenda</w:t>
      </w:r>
    </w:p>
    <w:p w:rsidR="00DA1F3C" w:rsidRPr="00B9381B" w:rsidRDefault="00DA1F3C" w:rsidP="00DA1F3C">
      <w:pPr>
        <w:pStyle w:val="Textkrper-Zeileneinzug"/>
        <w:ind w:left="0" w:firstLine="0"/>
        <w:rPr>
          <w:sz w:val="22"/>
          <w:szCs w:val="22"/>
          <w:lang w:val="en-GB"/>
        </w:rPr>
      </w:pPr>
    </w:p>
    <w:p w:rsidR="00DA1F3C" w:rsidRPr="00B9381B" w:rsidRDefault="00DA1F3C" w:rsidP="00DA1F3C">
      <w:pPr>
        <w:pStyle w:val="Textkrper-Zeileneinzug"/>
        <w:ind w:left="0" w:firstLine="0"/>
        <w:rPr>
          <w:sz w:val="22"/>
          <w:szCs w:val="22"/>
          <w:lang w:val="en-GB"/>
        </w:rPr>
      </w:pPr>
      <w:r w:rsidRPr="00B9381B">
        <w:rPr>
          <w:sz w:val="22"/>
          <w:szCs w:val="22"/>
          <w:lang w:val="en-GB"/>
        </w:rPr>
        <w:t xml:space="preserve">The meeting </w:t>
      </w:r>
      <w:r w:rsidRPr="00B9381B">
        <w:rPr>
          <w:b/>
          <w:bCs/>
          <w:sz w:val="22"/>
          <w:szCs w:val="22"/>
          <w:lang w:val="en-GB"/>
        </w:rPr>
        <w:t>adopted</w:t>
      </w:r>
      <w:r w:rsidRPr="00B9381B">
        <w:rPr>
          <w:sz w:val="22"/>
          <w:szCs w:val="22"/>
          <w:lang w:val="en-GB"/>
        </w:rPr>
        <w:t xml:space="preserve"> the draft agenda of the meeting. The agenda is in </w:t>
      </w:r>
      <w:r w:rsidRPr="00B9381B">
        <w:rPr>
          <w:b/>
          <w:bCs/>
          <w:sz w:val="22"/>
          <w:szCs w:val="22"/>
          <w:lang w:val="en-GB"/>
        </w:rPr>
        <w:t>Annex 2</w:t>
      </w:r>
      <w:r w:rsidRPr="00B9381B">
        <w:rPr>
          <w:sz w:val="22"/>
          <w:szCs w:val="22"/>
          <w:lang w:val="en-GB"/>
        </w:rPr>
        <w:t>.</w:t>
      </w:r>
    </w:p>
    <w:p w:rsidR="00DA1F3C" w:rsidRPr="00B9381B" w:rsidRDefault="00DA1F3C" w:rsidP="00DA1F3C">
      <w:pPr>
        <w:pStyle w:val="Textkrper-Zeileneinzug"/>
        <w:ind w:left="0" w:firstLine="0"/>
        <w:rPr>
          <w:sz w:val="22"/>
          <w:szCs w:val="22"/>
          <w:lang w:val="en-GB"/>
        </w:rPr>
      </w:pPr>
    </w:p>
    <w:p w:rsidR="00DA1F3C" w:rsidRPr="00B9381B" w:rsidRDefault="00DA1F3C" w:rsidP="00DA1F3C">
      <w:pPr>
        <w:pStyle w:val="Textkrper-Zeileneinzug"/>
        <w:ind w:left="0" w:firstLine="0"/>
        <w:rPr>
          <w:sz w:val="22"/>
          <w:szCs w:val="22"/>
          <w:lang w:val="en-GB"/>
        </w:rPr>
      </w:pPr>
    </w:p>
    <w:p w:rsidR="00DA1F3C" w:rsidRPr="00B9381B" w:rsidRDefault="00DA1F3C" w:rsidP="00DA1F3C">
      <w:pPr>
        <w:ind w:left="360" w:hanging="360"/>
        <w:rPr>
          <w:rFonts w:ascii="Arial" w:hAnsi="Arial" w:cs="Arial"/>
          <w:b/>
          <w:bCs/>
          <w:sz w:val="22"/>
          <w:szCs w:val="22"/>
        </w:rPr>
      </w:pPr>
      <w:r w:rsidRPr="00B9381B">
        <w:rPr>
          <w:rFonts w:ascii="Arial" w:hAnsi="Arial" w:cs="Arial"/>
          <w:b/>
          <w:bCs/>
          <w:caps/>
          <w:sz w:val="22"/>
          <w:szCs w:val="22"/>
          <w:u w:val="single"/>
        </w:rPr>
        <w:t>Agenda item</w:t>
      </w:r>
      <w:r w:rsidRPr="00B9381B">
        <w:rPr>
          <w:rFonts w:ascii="Arial" w:hAnsi="Arial" w:cs="Arial"/>
          <w:b/>
          <w:bCs/>
          <w:sz w:val="22"/>
          <w:szCs w:val="22"/>
          <w:u w:val="single"/>
        </w:rPr>
        <w:t xml:space="preserve"> 3</w:t>
      </w:r>
      <w:r>
        <w:rPr>
          <w:rFonts w:ascii="Arial" w:hAnsi="Arial" w:cs="Arial"/>
          <w:b/>
          <w:bCs/>
          <w:sz w:val="22"/>
          <w:szCs w:val="22"/>
        </w:rPr>
        <w:t>:</w:t>
      </w:r>
      <w:r w:rsidRPr="00B9381B">
        <w:rPr>
          <w:rFonts w:ascii="Arial" w:hAnsi="Arial" w:cs="Arial"/>
          <w:b/>
          <w:bCs/>
          <w:caps/>
          <w:sz w:val="22"/>
          <w:szCs w:val="22"/>
        </w:rPr>
        <w:t xml:space="preserve"> SUMMARY Record WSB </w:t>
      </w:r>
      <w:r>
        <w:rPr>
          <w:rFonts w:ascii="Arial" w:hAnsi="Arial" w:cs="Arial"/>
          <w:b/>
          <w:bCs/>
          <w:caps/>
          <w:sz w:val="22"/>
          <w:szCs w:val="22"/>
        </w:rPr>
        <w:t>7</w:t>
      </w:r>
    </w:p>
    <w:p w:rsidR="00DA1F3C" w:rsidRPr="00B9381B" w:rsidRDefault="00DA1F3C" w:rsidP="00DA1F3C">
      <w:pPr>
        <w:rPr>
          <w:rFonts w:ascii="Arial" w:hAnsi="Arial" w:cs="Arial"/>
          <w:sz w:val="20"/>
          <w:szCs w:val="20"/>
        </w:rPr>
      </w:pPr>
      <w:r w:rsidRPr="00B9381B">
        <w:rPr>
          <w:rFonts w:ascii="Arial" w:hAnsi="Arial" w:cs="Arial"/>
          <w:sz w:val="20"/>
          <w:szCs w:val="20"/>
          <w:u w:val="single"/>
        </w:rPr>
        <w:t>Document</w:t>
      </w:r>
      <w:r w:rsidRPr="00B9381B">
        <w:rPr>
          <w:rFonts w:ascii="Arial" w:hAnsi="Arial" w:cs="Arial"/>
          <w:sz w:val="20"/>
          <w:szCs w:val="20"/>
        </w:rPr>
        <w:t xml:space="preserve">: Final Draft Summary Record WSB </w:t>
      </w:r>
      <w:r>
        <w:rPr>
          <w:rFonts w:ascii="Arial" w:hAnsi="Arial" w:cs="Arial"/>
          <w:sz w:val="20"/>
          <w:szCs w:val="20"/>
        </w:rPr>
        <w:t>7</w:t>
      </w:r>
    </w:p>
    <w:p w:rsidR="00DA1F3C" w:rsidRPr="00B9381B" w:rsidRDefault="00DA1F3C" w:rsidP="00DA1F3C">
      <w:pPr>
        <w:rPr>
          <w:rFonts w:ascii="Arial" w:hAnsi="Arial" w:cs="Arial"/>
          <w:sz w:val="22"/>
          <w:szCs w:val="22"/>
        </w:rPr>
      </w:pPr>
    </w:p>
    <w:p w:rsidR="00DA1F3C" w:rsidRDefault="00DA1F3C" w:rsidP="00DA1F3C">
      <w:pPr>
        <w:rPr>
          <w:rFonts w:ascii="Arial" w:hAnsi="Arial" w:cs="Arial"/>
          <w:sz w:val="22"/>
          <w:szCs w:val="22"/>
        </w:rPr>
      </w:pPr>
      <w:r w:rsidRPr="00B9381B">
        <w:rPr>
          <w:rFonts w:ascii="Arial" w:hAnsi="Arial" w:cs="Arial"/>
          <w:sz w:val="22"/>
          <w:szCs w:val="22"/>
        </w:rPr>
        <w:t xml:space="preserve">The final draft Summary Record WSB </w:t>
      </w:r>
      <w:r>
        <w:rPr>
          <w:rFonts w:ascii="Arial" w:hAnsi="Arial" w:cs="Arial"/>
          <w:sz w:val="22"/>
          <w:szCs w:val="22"/>
        </w:rPr>
        <w:t>7</w:t>
      </w:r>
      <w:r w:rsidRPr="00B9381B">
        <w:rPr>
          <w:rFonts w:ascii="Arial" w:hAnsi="Arial" w:cs="Arial"/>
          <w:sz w:val="22"/>
          <w:szCs w:val="22"/>
        </w:rPr>
        <w:t xml:space="preserve"> was </w:t>
      </w:r>
      <w:r w:rsidRPr="00B9381B">
        <w:rPr>
          <w:rFonts w:ascii="Arial" w:hAnsi="Arial" w:cs="Arial"/>
          <w:b/>
          <w:bCs/>
          <w:sz w:val="22"/>
          <w:szCs w:val="22"/>
        </w:rPr>
        <w:t>adopted</w:t>
      </w:r>
      <w:r>
        <w:rPr>
          <w:rFonts w:ascii="Arial" w:hAnsi="Arial" w:cs="Arial"/>
          <w:b/>
          <w:bCs/>
          <w:sz w:val="22"/>
          <w:szCs w:val="22"/>
        </w:rPr>
        <w:t>.</w:t>
      </w:r>
      <w:r w:rsidRPr="00B9381B">
        <w:rPr>
          <w:rFonts w:ascii="Arial" w:hAnsi="Arial" w:cs="Arial"/>
          <w:sz w:val="22"/>
          <w:szCs w:val="22"/>
        </w:rPr>
        <w:t xml:space="preserve"> </w:t>
      </w:r>
    </w:p>
    <w:p w:rsidR="00DA1F3C" w:rsidRPr="00B9381B" w:rsidRDefault="00DA1F3C" w:rsidP="00DA1F3C">
      <w:pPr>
        <w:rPr>
          <w:rFonts w:ascii="Arial" w:hAnsi="Arial" w:cs="Arial"/>
          <w:sz w:val="22"/>
          <w:szCs w:val="22"/>
        </w:rPr>
      </w:pPr>
    </w:p>
    <w:p w:rsidR="00DA1F3C" w:rsidRPr="00B9381B" w:rsidRDefault="00DA1F3C" w:rsidP="00DA1F3C">
      <w:pPr>
        <w:pStyle w:val="Listenabsatz"/>
        <w:rPr>
          <w:rFonts w:ascii="Arial" w:hAnsi="Arial" w:cs="Arial"/>
          <w:sz w:val="22"/>
          <w:szCs w:val="22"/>
        </w:rPr>
      </w:pPr>
    </w:p>
    <w:p w:rsidR="00DA1F3C" w:rsidRPr="00B9381B" w:rsidRDefault="00DA1F3C" w:rsidP="00DA1F3C">
      <w:pPr>
        <w:ind w:left="360" w:hanging="360"/>
        <w:rPr>
          <w:rFonts w:ascii="Arial" w:hAnsi="Arial" w:cs="Arial"/>
          <w:b/>
          <w:bCs/>
          <w:sz w:val="22"/>
          <w:szCs w:val="22"/>
        </w:rPr>
      </w:pPr>
      <w:r w:rsidRPr="00B9381B">
        <w:rPr>
          <w:rFonts w:ascii="Arial" w:hAnsi="Arial" w:cs="Arial"/>
          <w:b/>
          <w:bCs/>
          <w:caps/>
          <w:sz w:val="22"/>
          <w:szCs w:val="22"/>
          <w:u w:val="single"/>
        </w:rPr>
        <w:t>Agenda item</w:t>
      </w:r>
      <w:r w:rsidRPr="00B9381B">
        <w:rPr>
          <w:rFonts w:ascii="Arial" w:hAnsi="Arial" w:cs="Arial"/>
          <w:b/>
          <w:bCs/>
          <w:sz w:val="22"/>
          <w:szCs w:val="22"/>
          <w:u w:val="single"/>
        </w:rPr>
        <w:t xml:space="preserve"> 4</w:t>
      </w:r>
      <w:r>
        <w:rPr>
          <w:rFonts w:ascii="Arial" w:hAnsi="Arial" w:cs="Arial"/>
          <w:b/>
          <w:bCs/>
          <w:sz w:val="22"/>
          <w:szCs w:val="22"/>
        </w:rPr>
        <w:t>:</w:t>
      </w:r>
      <w:r w:rsidRPr="00B9381B">
        <w:rPr>
          <w:rFonts w:ascii="Arial" w:hAnsi="Arial" w:cs="Arial"/>
          <w:b/>
          <w:bCs/>
          <w:caps/>
          <w:sz w:val="22"/>
          <w:szCs w:val="22"/>
        </w:rPr>
        <w:t xml:space="preserve"> Announcements</w:t>
      </w:r>
    </w:p>
    <w:p w:rsidR="00DA1F3C" w:rsidRPr="00B9381B" w:rsidRDefault="00DA1F3C" w:rsidP="00DA1F3C">
      <w:pPr>
        <w:pStyle w:val="Kopfzeile"/>
        <w:tabs>
          <w:tab w:val="left" w:pos="284"/>
        </w:tabs>
        <w:ind w:left="360" w:hanging="360"/>
        <w:rPr>
          <w:rFonts w:ascii="Arial" w:hAnsi="Arial" w:cs="Arial"/>
          <w:sz w:val="22"/>
          <w:szCs w:val="22"/>
        </w:rPr>
      </w:pPr>
    </w:p>
    <w:p w:rsidR="00DA1F3C" w:rsidRPr="00B9381B" w:rsidRDefault="00DA1F3C" w:rsidP="00DA1F3C">
      <w:pPr>
        <w:rPr>
          <w:rFonts w:ascii="Arial" w:hAnsi="Arial" w:cs="Arial"/>
          <w:sz w:val="22"/>
          <w:szCs w:val="22"/>
          <w:u w:val="single"/>
        </w:rPr>
      </w:pPr>
      <w:r w:rsidRPr="00B9381B">
        <w:rPr>
          <w:rFonts w:ascii="Arial" w:hAnsi="Arial" w:cs="Arial"/>
          <w:sz w:val="22"/>
          <w:szCs w:val="22"/>
          <w:u w:val="single"/>
        </w:rPr>
        <w:t xml:space="preserve">The </w:t>
      </w:r>
      <w:smartTag w:uri="urn:schemas-microsoft-com:office:smarttags" w:element="place">
        <w:smartTag w:uri="urn:schemas-microsoft-com:office:smarttags" w:element="country-region">
          <w:r w:rsidRPr="00B9381B">
            <w:rPr>
              <w:rFonts w:ascii="Arial" w:hAnsi="Arial" w:cs="Arial"/>
              <w:sz w:val="22"/>
              <w:szCs w:val="22"/>
              <w:u w:val="single"/>
            </w:rPr>
            <w:t>Netherlands</w:t>
          </w:r>
        </w:smartTag>
      </w:smartTag>
    </w:p>
    <w:p w:rsidR="00DA1F3C" w:rsidRDefault="00DA1F3C" w:rsidP="00DA1F3C">
      <w:pPr>
        <w:pStyle w:val="Listenabsatz"/>
        <w:numPr>
          <w:ilvl w:val="0"/>
          <w:numId w:val="6"/>
        </w:numPr>
        <w:rPr>
          <w:rFonts w:ascii="Arial" w:hAnsi="Arial" w:cs="Arial"/>
          <w:sz w:val="22"/>
          <w:szCs w:val="22"/>
        </w:rPr>
      </w:pPr>
      <w:r w:rsidRPr="006249A3">
        <w:rPr>
          <w:rFonts w:ascii="Arial" w:hAnsi="Arial" w:cs="Arial"/>
          <w:sz w:val="22"/>
          <w:szCs w:val="22"/>
        </w:rPr>
        <w:t xml:space="preserve">The LIFE+ project </w:t>
      </w:r>
      <w:r>
        <w:rPr>
          <w:rFonts w:ascii="Arial" w:hAnsi="Arial" w:cs="Arial"/>
          <w:sz w:val="22"/>
          <w:szCs w:val="22"/>
        </w:rPr>
        <w:t xml:space="preserve">Wadden Sea Invasive </w:t>
      </w:r>
      <w:r w:rsidRPr="006249A3">
        <w:rPr>
          <w:rFonts w:ascii="Arial" w:hAnsi="Arial" w:cs="Arial"/>
          <w:sz w:val="22"/>
          <w:szCs w:val="22"/>
        </w:rPr>
        <w:t>Alien Species has been submitted on 25 June</w:t>
      </w:r>
      <w:r>
        <w:rPr>
          <w:rFonts w:ascii="Arial" w:hAnsi="Arial" w:cs="Arial"/>
          <w:sz w:val="22"/>
          <w:szCs w:val="22"/>
        </w:rPr>
        <w:t>, in time for the 2013 call</w:t>
      </w:r>
      <w:r w:rsidRPr="006249A3">
        <w:rPr>
          <w:rFonts w:ascii="Arial" w:hAnsi="Arial" w:cs="Arial"/>
          <w:sz w:val="22"/>
          <w:szCs w:val="22"/>
        </w:rPr>
        <w:t>.</w:t>
      </w:r>
    </w:p>
    <w:p w:rsidR="00DA1F3C" w:rsidRDefault="00DA1F3C" w:rsidP="00DA1F3C">
      <w:pPr>
        <w:pStyle w:val="Listenabsatz"/>
        <w:numPr>
          <w:ilvl w:val="0"/>
          <w:numId w:val="6"/>
        </w:numPr>
        <w:rPr>
          <w:rFonts w:ascii="Arial" w:hAnsi="Arial" w:cs="Arial"/>
          <w:sz w:val="22"/>
          <w:szCs w:val="22"/>
        </w:rPr>
      </w:pPr>
      <w:r>
        <w:rPr>
          <w:rFonts w:ascii="Arial" w:hAnsi="Arial" w:cs="Arial"/>
          <w:sz w:val="22"/>
          <w:szCs w:val="22"/>
        </w:rPr>
        <w:t xml:space="preserve">The Dutch parliament has discussed Wadden Sea issues. The focus of the discussion was on oil spills and the prosecution of offenders, as well as on the progress in bilateral talks between </w:t>
      </w:r>
      <w:smartTag w:uri="urn:schemas-microsoft-com:office:smarttags" w:element="country-region">
        <w:r>
          <w:rPr>
            <w:rFonts w:ascii="Arial" w:hAnsi="Arial" w:cs="Arial"/>
            <w:sz w:val="22"/>
            <w:szCs w:val="22"/>
          </w:rPr>
          <w:t>Germany</w:t>
        </w:r>
      </w:smartTag>
      <w:r>
        <w:rPr>
          <w:rFonts w:ascii="Arial" w:hAnsi="Arial" w:cs="Arial"/>
          <w:sz w:val="22"/>
          <w:szCs w:val="22"/>
        </w:rPr>
        <w:t xml:space="preserve"> and the </w:t>
      </w:r>
      <w:smartTag w:uri="urn:schemas-microsoft-com:office:smarttags" w:element="country-region">
        <w:r>
          <w:rPr>
            <w:rFonts w:ascii="Arial" w:hAnsi="Arial" w:cs="Arial"/>
            <w:sz w:val="22"/>
            <w:szCs w:val="22"/>
          </w:rPr>
          <w:t>Netherlands</w:t>
        </w:r>
      </w:smartTag>
      <w:r>
        <w:rPr>
          <w:rFonts w:ascii="Arial" w:hAnsi="Arial" w:cs="Arial"/>
          <w:sz w:val="22"/>
          <w:szCs w:val="22"/>
        </w:rPr>
        <w:t xml:space="preserve"> including e.g. the deepening of the shipping channel in the Ems and the possible impacts.</w:t>
      </w:r>
    </w:p>
    <w:p w:rsidR="00DA1F3C" w:rsidRDefault="00DA1F3C" w:rsidP="00DA1F3C">
      <w:pPr>
        <w:pStyle w:val="Listenabsatz"/>
        <w:numPr>
          <w:ilvl w:val="0"/>
          <w:numId w:val="6"/>
        </w:numPr>
        <w:rPr>
          <w:rFonts w:ascii="Arial" w:hAnsi="Arial" w:cs="Arial"/>
          <w:sz w:val="22"/>
          <w:szCs w:val="22"/>
        </w:rPr>
      </w:pPr>
      <w:r>
        <w:rPr>
          <w:rFonts w:ascii="Arial" w:hAnsi="Arial" w:cs="Arial"/>
          <w:sz w:val="22"/>
          <w:szCs w:val="22"/>
        </w:rPr>
        <w:t>The three Dutch Wadden Sea provinces have published a Wadden Sea Vision, containing all existing policies. The Vision has been received positively. It will be discussed in autumn in the provincial parliaments and will be the basis for future Wadden Sea policies and for the Wadden Sea fund.</w:t>
      </w:r>
    </w:p>
    <w:p w:rsidR="00DA1F3C" w:rsidRPr="006249A3" w:rsidRDefault="00DA1F3C" w:rsidP="00DA1F3C">
      <w:pPr>
        <w:pStyle w:val="Listenabsatz"/>
        <w:numPr>
          <w:ilvl w:val="0"/>
          <w:numId w:val="6"/>
        </w:numPr>
        <w:rPr>
          <w:rFonts w:ascii="Arial" w:hAnsi="Arial" w:cs="Arial"/>
          <w:sz w:val="22"/>
          <w:szCs w:val="22"/>
        </w:rPr>
      </w:pPr>
      <w:r>
        <w:rPr>
          <w:rFonts w:ascii="Arial" w:hAnsi="Arial" w:cs="Arial"/>
          <w:sz w:val="22"/>
          <w:szCs w:val="22"/>
        </w:rPr>
        <w:t>The covenant recreational shipping between government, nature protection and the recreational sector has been renewed.</w:t>
      </w:r>
    </w:p>
    <w:p w:rsidR="00DA1F3C" w:rsidRPr="00B9381B" w:rsidRDefault="00DA1F3C" w:rsidP="00DA1F3C">
      <w:pPr>
        <w:pStyle w:val="Listenabsatz"/>
        <w:rPr>
          <w:rFonts w:ascii="Arial" w:hAnsi="Arial" w:cs="Arial"/>
          <w:sz w:val="22"/>
          <w:szCs w:val="22"/>
        </w:rPr>
      </w:pPr>
      <w:r>
        <w:rPr>
          <w:rFonts w:ascii="Arial" w:hAnsi="Arial" w:cs="Arial"/>
          <w:sz w:val="22"/>
          <w:szCs w:val="22"/>
        </w:rPr>
        <w:t xml:space="preserve"> </w:t>
      </w:r>
    </w:p>
    <w:p w:rsidR="00DA1F3C" w:rsidRPr="00B9381B" w:rsidRDefault="00DA1F3C" w:rsidP="00DA1F3C">
      <w:pPr>
        <w:rPr>
          <w:rFonts w:ascii="Arial" w:hAnsi="Arial" w:cs="Arial"/>
          <w:sz w:val="22"/>
          <w:szCs w:val="22"/>
          <w:u w:val="single"/>
        </w:rPr>
      </w:pPr>
      <w:smartTag w:uri="urn:schemas-microsoft-com:office:smarttags" w:element="place">
        <w:smartTag w:uri="urn:schemas-microsoft-com:office:smarttags" w:element="country-region">
          <w:r w:rsidRPr="00B9381B">
            <w:rPr>
              <w:rFonts w:ascii="Arial" w:hAnsi="Arial" w:cs="Arial"/>
              <w:sz w:val="22"/>
              <w:szCs w:val="22"/>
              <w:u w:val="single"/>
            </w:rPr>
            <w:t>Denmark</w:t>
          </w:r>
        </w:smartTag>
      </w:smartTag>
    </w:p>
    <w:p w:rsidR="00DA1F3C" w:rsidRPr="009F5DC8" w:rsidRDefault="00DA1F3C" w:rsidP="00DA1F3C">
      <w:pPr>
        <w:pStyle w:val="Listenabsatz"/>
        <w:numPr>
          <w:ilvl w:val="0"/>
          <w:numId w:val="6"/>
        </w:numPr>
        <w:rPr>
          <w:rFonts w:ascii="Arial" w:hAnsi="Arial" w:cs="Arial"/>
          <w:sz w:val="22"/>
          <w:szCs w:val="22"/>
        </w:rPr>
      </w:pPr>
      <w:r w:rsidRPr="009F5DC8">
        <w:rPr>
          <w:rFonts w:ascii="Arial" w:hAnsi="Arial" w:cs="Arial"/>
          <w:sz w:val="22"/>
          <w:szCs w:val="22"/>
        </w:rPr>
        <w:t xml:space="preserve">The Water schemes under the Water Framework Directive have been turned down by </w:t>
      </w:r>
      <w:r>
        <w:rPr>
          <w:rFonts w:ascii="Arial" w:hAnsi="Arial" w:cs="Arial"/>
          <w:sz w:val="22"/>
          <w:szCs w:val="22"/>
        </w:rPr>
        <w:t>Court</w:t>
      </w:r>
      <w:r w:rsidRPr="009F5DC8">
        <w:rPr>
          <w:rFonts w:ascii="Arial" w:hAnsi="Arial" w:cs="Arial"/>
          <w:sz w:val="22"/>
          <w:szCs w:val="22"/>
        </w:rPr>
        <w:t>.</w:t>
      </w:r>
    </w:p>
    <w:p w:rsidR="00DA1F3C" w:rsidRPr="00985CB4" w:rsidRDefault="00DA1F3C" w:rsidP="00DA1F3C">
      <w:pPr>
        <w:pStyle w:val="Listenabsatz"/>
        <w:numPr>
          <w:ilvl w:val="0"/>
          <w:numId w:val="6"/>
        </w:numPr>
        <w:rPr>
          <w:rFonts w:ascii="Arial" w:hAnsi="Arial" w:cs="Arial"/>
          <w:sz w:val="22"/>
          <w:szCs w:val="22"/>
          <w:u w:val="single"/>
        </w:rPr>
      </w:pPr>
      <w:r w:rsidRPr="00985CB4">
        <w:rPr>
          <w:rFonts w:ascii="Arial" w:hAnsi="Arial" w:cs="Arial"/>
          <w:sz w:val="22"/>
          <w:szCs w:val="22"/>
        </w:rPr>
        <w:t xml:space="preserve">Within the Interreg IVA programme for The German-Danish border region an analysis in Germany has revealed an increase in knowledge and acceptance of the National Park Wadden Sea. A similar questionnaire will now also be carried out in Denmark. </w:t>
      </w:r>
    </w:p>
    <w:p w:rsidR="00DA1F3C" w:rsidRPr="00DD20C0" w:rsidRDefault="00DA1F3C" w:rsidP="00DA1F3C">
      <w:pPr>
        <w:pStyle w:val="Listenabsatz"/>
        <w:numPr>
          <w:ilvl w:val="0"/>
          <w:numId w:val="6"/>
        </w:numPr>
        <w:rPr>
          <w:rFonts w:ascii="Arial" w:hAnsi="Arial" w:cs="Arial"/>
          <w:sz w:val="22"/>
          <w:szCs w:val="22"/>
        </w:rPr>
      </w:pPr>
      <w:r w:rsidRPr="00DD20C0">
        <w:rPr>
          <w:rFonts w:ascii="Arial" w:hAnsi="Arial" w:cs="Arial"/>
          <w:sz w:val="22"/>
          <w:szCs w:val="22"/>
        </w:rPr>
        <w:t>On 22 May a symposium on Wadden Sea related research was held with the aim of initiating a platform for research cooperation and establishing a research agenda.</w:t>
      </w:r>
    </w:p>
    <w:p w:rsidR="00DA1F3C" w:rsidRDefault="00DA1F3C" w:rsidP="00DA1F3C">
      <w:pPr>
        <w:rPr>
          <w:rFonts w:ascii="Arial" w:hAnsi="Arial" w:cs="Arial"/>
          <w:sz w:val="22"/>
          <w:szCs w:val="22"/>
        </w:rPr>
      </w:pPr>
    </w:p>
    <w:p w:rsidR="00DA1F3C" w:rsidRDefault="00DA1F3C" w:rsidP="00DA1F3C">
      <w:pPr>
        <w:rPr>
          <w:rFonts w:ascii="Arial" w:hAnsi="Arial" w:cs="Arial"/>
          <w:sz w:val="22"/>
          <w:szCs w:val="22"/>
          <w:u w:val="single"/>
        </w:rPr>
      </w:pPr>
      <w:r w:rsidRPr="00F200AD">
        <w:rPr>
          <w:rFonts w:ascii="Arial" w:hAnsi="Arial" w:cs="Arial"/>
          <w:sz w:val="22"/>
          <w:szCs w:val="22"/>
          <w:u w:val="single"/>
        </w:rPr>
        <w:t>Advisors</w:t>
      </w:r>
    </w:p>
    <w:p w:rsidR="00DA1F3C" w:rsidRDefault="00DA1F3C" w:rsidP="00DA1F3C">
      <w:pPr>
        <w:pStyle w:val="Listenabsatz"/>
        <w:numPr>
          <w:ilvl w:val="0"/>
          <w:numId w:val="6"/>
        </w:numPr>
        <w:rPr>
          <w:rFonts w:ascii="Arial" w:hAnsi="Arial" w:cs="Arial"/>
          <w:sz w:val="22"/>
          <w:szCs w:val="22"/>
        </w:rPr>
      </w:pPr>
      <w:r w:rsidRPr="00F200AD">
        <w:rPr>
          <w:rFonts w:ascii="Arial" w:hAnsi="Arial" w:cs="Arial"/>
          <w:sz w:val="22"/>
          <w:szCs w:val="22"/>
        </w:rPr>
        <w:t xml:space="preserve">Mr. </w:t>
      </w:r>
      <w:r w:rsidRPr="00F200AD">
        <w:rPr>
          <w:rFonts w:ascii="Arial" w:hAnsi="Arial" w:cs="Arial"/>
          <w:sz w:val="22"/>
          <w:szCs w:val="22"/>
          <w:u w:val="single"/>
        </w:rPr>
        <w:t>Friis-Hauge</w:t>
      </w:r>
      <w:r w:rsidRPr="00F200AD">
        <w:rPr>
          <w:rFonts w:ascii="Arial" w:hAnsi="Arial" w:cs="Arial"/>
          <w:sz w:val="22"/>
          <w:szCs w:val="22"/>
        </w:rPr>
        <w:t xml:space="preserve"> informed that on 3 June a WSF energy symposium had been held.</w:t>
      </w:r>
      <w:r>
        <w:rPr>
          <w:rFonts w:ascii="Arial" w:hAnsi="Arial" w:cs="Arial"/>
          <w:sz w:val="22"/>
          <w:szCs w:val="22"/>
        </w:rPr>
        <w:t xml:space="preserve"> The outcome will be presented in more detail in the overall WSF report.</w:t>
      </w:r>
    </w:p>
    <w:p w:rsidR="00DA1F3C" w:rsidRDefault="00DA1F3C" w:rsidP="00DA1F3C">
      <w:pPr>
        <w:rPr>
          <w:rFonts w:ascii="Arial" w:hAnsi="Arial" w:cs="Arial"/>
          <w:sz w:val="22"/>
          <w:szCs w:val="22"/>
        </w:rPr>
      </w:pPr>
    </w:p>
    <w:p w:rsidR="00DA1F3C" w:rsidRPr="00F200AD" w:rsidRDefault="00DA1F3C" w:rsidP="00DA1F3C">
      <w:pPr>
        <w:rPr>
          <w:rFonts w:ascii="Arial" w:hAnsi="Arial" w:cs="Arial"/>
          <w:sz w:val="22"/>
          <w:szCs w:val="22"/>
          <w:u w:val="single"/>
        </w:rPr>
      </w:pPr>
      <w:r w:rsidRPr="00F200AD">
        <w:rPr>
          <w:rFonts w:ascii="Arial" w:hAnsi="Arial" w:cs="Arial"/>
          <w:sz w:val="22"/>
          <w:szCs w:val="22"/>
          <w:u w:val="single"/>
        </w:rPr>
        <w:t>CWSS</w:t>
      </w:r>
    </w:p>
    <w:p w:rsidR="00DA1F3C" w:rsidRDefault="00DA1F3C" w:rsidP="00DA1F3C">
      <w:pPr>
        <w:pStyle w:val="Listenabsatz"/>
        <w:numPr>
          <w:ilvl w:val="0"/>
          <w:numId w:val="6"/>
        </w:numPr>
        <w:rPr>
          <w:rFonts w:ascii="Arial" w:hAnsi="Arial" w:cs="Arial"/>
          <w:sz w:val="22"/>
          <w:szCs w:val="22"/>
        </w:rPr>
      </w:pPr>
      <w:r>
        <w:rPr>
          <w:rFonts w:ascii="Arial" w:hAnsi="Arial" w:cs="Arial"/>
          <w:sz w:val="22"/>
          <w:szCs w:val="22"/>
        </w:rPr>
        <w:t>The new CWSS website is in operation; feedback is requested.</w:t>
      </w:r>
    </w:p>
    <w:p w:rsidR="00DA1F3C" w:rsidRDefault="00DA1F3C" w:rsidP="00DA1F3C">
      <w:pPr>
        <w:pStyle w:val="Listenabsatz"/>
        <w:numPr>
          <w:ilvl w:val="0"/>
          <w:numId w:val="6"/>
        </w:numPr>
        <w:rPr>
          <w:rFonts w:ascii="Arial" w:hAnsi="Arial" w:cs="Arial"/>
          <w:sz w:val="22"/>
          <w:szCs w:val="22"/>
        </w:rPr>
      </w:pPr>
      <w:r>
        <w:rPr>
          <w:rFonts w:ascii="Arial" w:hAnsi="Arial" w:cs="Arial"/>
          <w:sz w:val="22"/>
          <w:szCs w:val="22"/>
        </w:rPr>
        <w:t xml:space="preserve">The programme for the 2013 Wadden Sea Day (29 August; theme Salt marshes) has been circulated. </w:t>
      </w:r>
    </w:p>
    <w:p w:rsidR="00DA1F3C" w:rsidRDefault="00DA1F3C" w:rsidP="00DA1F3C">
      <w:pPr>
        <w:pStyle w:val="Listenabsatz"/>
        <w:numPr>
          <w:ilvl w:val="0"/>
          <w:numId w:val="6"/>
        </w:numPr>
        <w:rPr>
          <w:rFonts w:ascii="Arial" w:hAnsi="Arial" w:cs="Arial"/>
          <w:sz w:val="22"/>
          <w:szCs w:val="22"/>
        </w:rPr>
      </w:pPr>
      <w:r>
        <w:rPr>
          <w:rFonts w:ascii="Arial" w:hAnsi="Arial" w:cs="Arial"/>
          <w:sz w:val="22"/>
          <w:szCs w:val="22"/>
        </w:rPr>
        <w:t>The report “breeding birds in trouble” has been published on the CWSS website.</w:t>
      </w:r>
    </w:p>
    <w:p w:rsidR="00DA1F3C" w:rsidRDefault="00DA1F3C" w:rsidP="00DA1F3C">
      <w:pPr>
        <w:pStyle w:val="Listenabsatz"/>
        <w:numPr>
          <w:ilvl w:val="0"/>
          <w:numId w:val="6"/>
        </w:numPr>
        <w:rPr>
          <w:rFonts w:ascii="Arial" w:hAnsi="Arial" w:cs="Arial"/>
          <w:sz w:val="22"/>
          <w:szCs w:val="22"/>
        </w:rPr>
      </w:pPr>
      <w:r>
        <w:rPr>
          <w:rFonts w:ascii="Arial" w:hAnsi="Arial" w:cs="Arial"/>
          <w:sz w:val="22"/>
          <w:szCs w:val="22"/>
        </w:rPr>
        <w:t>A reports on trends in moulting shellducks has been published. One of the findings is that there has been a shift from the Elbe estuary to the Dutch Wadden Sea.</w:t>
      </w:r>
    </w:p>
    <w:p w:rsidR="00DA1F3C" w:rsidRDefault="00DA1F3C" w:rsidP="00DA1F3C">
      <w:pPr>
        <w:pStyle w:val="Listenabsatz"/>
        <w:numPr>
          <w:ilvl w:val="0"/>
          <w:numId w:val="6"/>
        </w:numPr>
        <w:rPr>
          <w:rFonts w:ascii="Arial" w:hAnsi="Arial" w:cs="Arial"/>
          <w:sz w:val="22"/>
          <w:szCs w:val="22"/>
        </w:rPr>
      </w:pPr>
      <w:r>
        <w:rPr>
          <w:rFonts w:ascii="Arial" w:hAnsi="Arial" w:cs="Arial"/>
          <w:sz w:val="22"/>
          <w:szCs w:val="22"/>
        </w:rPr>
        <w:t>A report on trends in breeding and migratory birds has been published.</w:t>
      </w:r>
    </w:p>
    <w:p w:rsidR="00DA1F3C" w:rsidRDefault="00DA1F3C" w:rsidP="00DA1F3C">
      <w:pPr>
        <w:pStyle w:val="Listenabsatz"/>
        <w:numPr>
          <w:ilvl w:val="0"/>
          <w:numId w:val="6"/>
        </w:numPr>
        <w:rPr>
          <w:rFonts w:ascii="Arial" w:hAnsi="Arial" w:cs="Arial"/>
          <w:sz w:val="22"/>
          <w:szCs w:val="22"/>
        </w:rPr>
      </w:pPr>
      <w:r>
        <w:rPr>
          <w:rFonts w:ascii="Arial" w:hAnsi="Arial" w:cs="Arial"/>
          <w:sz w:val="22"/>
          <w:szCs w:val="22"/>
        </w:rPr>
        <w:t>In March CWSS staff members Enemark and Lüerssen have visited Banc d’Arguin, upon invitation of UNESCO</w:t>
      </w:r>
    </w:p>
    <w:p w:rsidR="00DA1F3C" w:rsidRPr="00F200AD" w:rsidRDefault="00DA1F3C" w:rsidP="00DA1F3C">
      <w:pPr>
        <w:pStyle w:val="Listenabsatz"/>
        <w:numPr>
          <w:ilvl w:val="0"/>
          <w:numId w:val="6"/>
        </w:numPr>
        <w:rPr>
          <w:rFonts w:ascii="Arial" w:hAnsi="Arial" w:cs="Arial"/>
          <w:sz w:val="22"/>
          <w:szCs w:val="22"/>
        </w:rPr>
      </w:pPr>
      <w:r>
        <w:rPr>
          <w:rFonts w:ascii="Arial" w:hAnsi="Arial" w:cs="Arial"/>
          <w:sz w:val="22"/>
          <w:szCs w:val="22"/>
        </w:rPr>
        <w:t>In June CWSS staff member Marencic has visited a world heritage site in the Philippines to present the Wadden Sea tourism strategy.</w:t>
      </w:r>
    </w:p>
    <w:p w:rsidR="00DA1F3C" w:rsidRPr="00F200AD" w:rsidRDefault="00DA1F3C" w:rsidP="00DA1F3C">
      <w:pPr>
        <w:rPr>
          <w:rFonts w:ascii="Arial" w:hAnsi="Arial" w:cs="Arial"/>
          <w:sz w:val="22"/>
          <w:szCs w:val="22"/>
        </w:rPr>
      </w:pPr>
    </w:p>
    <w:p w:rsidR="00DA1F3C" w:rsidRPr="00B9381B" w:rsidRDefault="00DA1F3C" w:rsidP="00DA1F3C">
      <w:pPr>
        <w:rPr>
          <w:rFonts w:ascii="Arial" w:hAnsi="Arial" w:cs="Arial"/>
          <w:sz w:val="22"/>
          <w:szCs w:val="22"/>
        </w:rPr>
      </w:pPr>
      <w:r w:rsidRPr="00B9381B">
        <w:rPr>
          <w:rFonts w:ascii="Arial" w:hAnsi="Arial" w:cs="Arial"/>
          <w:sz w:val="22"/>
          <w:szCs w:val="22"/>
        </w:rPr>
        <w:t xml:space="preserve">The meeting </w:t>
      </w:r>
      <w:r w:rsidRPr="00B9381B">
        <w:rPr>
          <w:rFonts w:ascii="Arial" w:hAnsi="Arial" w:cs="Arial"/>
          <w:b/>
          <w:bCs/>
          <w:sz w:val="22"/>
          <w:szCs w:val="22"/>
        </w:rPr>
        <w:t>noted</w:t>
      </w:r>
      <w:r w:rsidRPr="00B9381B">
        <w:rPr>
          <w:rFonts w:ascii="Arial" w:hAnsi="Arial" w:cs="Arial"/>
          <w:sz w:val="22"/>
          <w:szCs w:val="22"/>
        </w:rPr>
        <w:t xml:space="preserve"> the information.</w:t>
      </w:r>
    </w:p>
    <w:p w:rsidR="00DA1F3C" w:rsidRPr="00B9381B" w:rsidRDefault="00DA1F3C" w:rsidP="00DA1F3C">
      <w:pPr>
        <w:pStyle w:val="Listenabsatz"/>
        <w:ind w:left="0"/>
        <w:rPr>
          <w:rFonts w:ascii="Arial" w:hAnsi="Arial" w:cs="Arial"/>
          <w:sz w:val="22"/>
          <w:szCs w:val="22"/>
        </w:rPr>
      </w:pPr>
    </w:p>
    <w:p w:rsidR="00DA1F3C" w:rsidRPr="00B9381B" w:rsidRDefault="00DA1F3C" w:rsidP="00DA1F3C">
      <w:pPr>
        <w:rPr>
          <w:rFonts w:ascii="Arial" w:hAnsi="Arial" w:cs="Arial"/>
          <w:sz w:val="22"/>
          <w:szCs w:val="22"/>
        </w:rPr>
      </w:pPr>
    </w:p>
    <w:p w:rsidR="00DA1F3C" w:rsidRPr="00B9381B" w:rsidRDefault="00DA1F3C" w:rsidP="00DA1F3C">
      <w:pPr>
        <w:ind w:left="360" w:hanging="360"/>
        <w:rPr>
          <w:rFonts w:ascii="Arial" w:hAnsi="Arial" w:cs="Arial"/>
          <w:b/>
          <w:bCs/>
          <w:sz w:val="22"/>
          <w:szCs w:val="22"/>
        </w:rPr>
      </w:pPr>
      <w:r>
        <w:rPr>
          <w:rFonts w:ascii="Arial" w:hAnsi="Arial" w:cs="Arial"/>
          <w:b/>
          <w:bCs/>
          <w:sz w:val="22"/>
          <w:szCs w:val="22"/>
          <w:u w:val="single"/>
        </w:rPr>
        <w:t>AGENDA ITEM 5</w:t>
      </w:r>
      <w:r>
        <w:rPr>
          <w:rFonts w:ascii="Arial" w:hAnsi="Arial" w:cs="Arial"/>
          <w:b/>
          <w:bCs/>
          <w:sz w:val="22"/>
          <w:szCs w:val="22"/>
        </w:rPr>
        <w:t>:</w:t>
      </w:r>
      <w:r w:rsidRPr="00B9381B">
        <w:rPr>
          <w:rFonts w:ascii="Arial" w:hAnsi="Arial" w:cs="Arial"/>
          <w:b/>
          <w:bCs/>
          <w:sz w:val="22"/>
          <w:szCs w:val="22"/>
        </w:rPr>
        <w:t xml:space="preserve"> BUSINESS PLAN 2010 – 13</w:t>
      </w:r>
    </w:p>
    <w:p w:rsidR="00DA1F3C" w:rsidRDefault="00DA1F3C" w:rsidP="00DA1F3C">
      <w:pPr>
        <w:rPr>
          <w:rFonts w:ascii="Arial" w:hAnsi="Arial" w:cs="Arial"/>
          <w:bCs/>
          <w:sz w:val="20"/>
          <w:szCs w:val="20"/>
        </w:rPr>
      </w:pPr>
      <w:r w:rsidRPr="00B9381B">
        <w:rPr>
          <w:rFonts w:ascii="Arial" w:hAnsi="Arial" w:cs="Arial"/>
          <w:bCs/>
          <w:sz w:val="20"/>
          <w:szCs w:val="20"/>
          <w:u w:val="single"/>
        </w:rPr>
        <w:t>Documents</w:t>
      </w:r>
      <w:r w:rsidRPr="00B9381B">
        <w:rPr>
          <w:rFonts w:ascii="Arial" w:hAnsi="Arial" w:cs="Arial"/>
          <w:bCs/>
          <w:sz w:val="20"/>
          <w:szCs w:val="20"/>
        </w:rPr>
        <w:t xml:space="preserve">: </w:t>
      </w:r>
      <w:r>
        <w:rPr>
          <w:rFonts w:ascii="Arial" w:hAnsi="Arial" w:cs="Arial"/>
          <w:bCs/>
          <w:sz w:val="20"/>
          <w:szCs w:val="20"/>
        </w:rPr>
        <w:t xml:space="preserve">WSB 8/5/1 Report TG-C; </w:t>
      </w:r>
      <w:r w:rsidRPr="00B9381B">
        <w:rPr>
          <w:rFonts w:ascii="Arial" w:hAnsi="Arial" w:cs="Arial"/>
          <w:bCs/>
          <w:sz w:val="20"/>
          <w:szCs w:val="20"/>
        </w:rPr>
        <w:t>WSB/</w:t>
      </w:r>
      <w:r>
        <w:rPr>
          <w:rFonts w:ascii="Arial" w:hAnsi="Arial" w:cs="Arial"/>
          <w:bCs/>
          <w:sz w:val="20"/>
          <w:szCs w:val="20"/>
        </w:rPr>
        <w:t>8</w:t>
      </w:r>
      <w:r w:rsidRPr="00B9381B">
        <w:rPr>
          <w:rFonts w:ascii="Arial" w:hAnsi="Arial" w:cs="Arial"/>
          <w:bCs/>
          <w:sz w:val="20"/>
          <w:szCs w:val="20"/>
        </w:rPr>
        <w:t>/5/</w:t>
      </w:r>
      <w:r>
        <w:rPr>
          <w:rFonts w:ascii="Arial" w:hAnsi="Arial" w:cs="Arial"/>
          <w:bCs/>
          <w:sz w:val="20"/>
          <w:szCs w:val="20"/>
        </w:rPr>
        <w:t>2</w:t>
      </w:r>
      <w:r w:rsidRPr="00B9381B">
        <w:rPr>
          <w:rFonts w:ascii="Arial" w:hAnsi="Arial" w:cs="Arial"/>
          <w:bCs/>
          <w:sz w:val="20"/>
          <w:szCs w:val="20"/>
        </w:rPr>
        <w:t xml:space="preserve"> Report TG-M;</w:t>
      </w:r>
      <w:r>
        <w:rPr>
          <w:rFonts w:ascii="Arial" w:hAnsi="Arial" w:cs="Arial"/>
          <w:bCs/>
          <w:sz w:val="20"/>
          <w:szCs w:val="20"/>
        </w:rPr>
        <w:t xml:space="preserve"> WSB/8/5/3 matrix; WSB/8/5/4 Report TG-Shipping</w:t>
      </w:r>
    </w:p>
    <w:p w:rsidR="00DA1F3C" w:rsidRDefault="00DA1F3C" w:rsidP="00DA1F3C">
      <w:pPr>
        <w:rPr>
          <w:rFonts w:ascii="Arial" w:hAnsi="Arial" w:cs="Arial"/>
          <w:bCs/>
          <w:sz w:val="20"/>
          <w:szCs w:val="20"/>
        </w:rPr>
      </w:pPr>
    </w:p>
    <w:p w:rsidR="00DA1F3C" w:rsidRDefault="00DA1F3C" w:rsidP="00DA1F3C">
      <w:pPr>
        <w:rPr>
          <w:rFonts w:ascii="Arial" w:hAnsi="Arial" w:cs="Arial"/>
          <w:i/>
          <w:sz w:val="22"/>
          <w:szCs w:val="22"/>
        </w:rPr>
      </w:pPr>
      <w:r w:rsidRPr="00B9381B">
        <w:rPr>
          <w:rFonts w:ascii="Arial" w:hAnsi="Arial" w:cs="Arial"/>
          <w:i/>
          <w:sz w:val="22"/>
          <w:szCs w:val="22"/>
        </w:rPr>
        <w:t>Task Group Climate</w:t>
      </w:r>
    </w:p>
    <w:p w:rsidR="00DA1F3C" w:rsidRPr="00B9381B" w:rsidRDefault="00DA1F3C" w:rsidP="00DA1F3C">
      <w:pPr>
        <w:rPr>
          <w:rFonts w:ascii="Arial" w:hAnsi="Arial" w:cs="Arial"/>
          <w:i/>
          <w:sz w:val="22"/>
          <w:szCs w:val="22"/>
        </w:rPr>
      </w:pPr>
    </w:p>
    <w:p w:rsidR="00DA1F3C" w:rsidRDefault="00DA1F3C" w:rsidP="00DA1F3C">
      <w:pPr>
        <w:rPr>
          <w:rFonts w:ascii="Arial" w:hAnsi="Arial" w:cs="Arial"/>
          <w:sz w:val="22"/>
          <w:szCs w:val="22"/>
        </w:rPr>
      </w:pPr>
      <w:r w:rsidRPr="00C818BB">
        <w:rPr>
          <w:rFonts w:ascii="Arial" w:hAnsi="Arial" w:cs="Arial"/>
          <w:sz w:val="22"/>
          <w:szCs w:val="22"/>
        </w:rPr>
        <w:t xml:space="preserve">WSB welcomed the consolidated version of the climate adaptation strategy, as in document WSB 8/5/1. </w:t>
      </w:r>
      <w:r>
        <w:rPr>
          <w:rFonts w:ascii="Arial" w:hAnsi="Arial" w:cs="Arial"/>
          <w:sz w:val="22"/>
          <w:szCs w:val="22"/>
        </w:rPr>
        <w:t xml:space="preserve">The </w:t>
      </w:r>
      <w:r w:rsidRPr="00C818BB">
        <w:rPr>
          <w:rFonts w:ascii="Arial" w:hAnsi="Arial" w:cs="Arial"/>
          <w:sz w:val="22"/>
          <w:szCs w:val="22"/>
          <w:u w:val="single"/>
        </w:rPr>
        <w:t>Dutch delegation</w:t>
      </w:r>
      <w:r>
        <w:rPr>
          <w:rFonts w:ascii="Arial" w:hAnsi="Arial" w:cs="Arial"/>
          <w:sz w:val="22"/>
          <w:szCs w:val="22"/>
        </w:rPr>
        <w:t xml:space="preserve"> proposed to include references to existing national programmes and to mention innovative solutions. The </w:t>
      </w:r>
      <w:r w:rsidRPr="00C02290">
        <w:rPr>
          <w:rFonts w:ascii="Arial" w:hAnsi="Arial" w:cs="Arial"/>
          <w:sz w:val="22"/>
          <w:szCs w:val="22"/>
          <w:u w:val="single"/>
        </w:rPr>
        <w:t>German delegation</w:t>
      </w:r>
      <w:r>
        <w:rPr>
          <w:rFonts w:ascii="Arial" w:hAnsi="Arial" w:cs="Arial"/>
          <w:sz w:val="22"/>
          <w:szCs w:val="22"/>
        </w:rPr>
        <w:t xml:space="preserve"> proposed to change the 2</w:t>
      </w:r>
      <w:r w:rsidRPr="00C02290">
        <w:rPr>
          <w:rFonts w:ascii="Arial" w:hAnsi="Arial" w:cs="Arial"/>
          <w:sz w:val="22"/>
          <w:szCs w:val="22"/>
          <w:vertAlign w:val="superscript"/>
        </w:rPr>
        <w:t>nd</w:t>
      </w:r>
      <w:r>
        <w:rPr>
          <w:rFonts w:ascii="Arial" w:hAnsi="Arial" w:cs="Arial"/>
          <w:sz w:val="22"/>
          <w:szCs w:val="22"/>
        </w:rPr>
        <w:t xml:space="preserve"> sentence of aim nr 2 (p.5) into “The strategy focuses on the Wadden Sea Cooperation Area. As far as directly relevant adjacent offshore and mainland areas may be considered additionally”. Mr </w:t>
      </w:r>
      <w:r w:rsidRPr="00C818BB">
        <w:rPr>
          <w:rFonts w:ascii="Arial" w:hAnsi="Arial" w:cs="Arial"/>
          <w:sz w:val="22"/>
          <w:szCs w:val="22"/>
          <w:u w:val="single"/>
        </w:rPr>
        <w:t>Verhe</w:t>
      </w:r>
      <w:r>
        <w:rPr>
          <w:rFonts w:ascii="Arial" w:hAnsi="Arial" w:cs="Arial"/>
          <w:sz w:val="22"/>
          <w:szCs w:val="22"/>
          <w:u w:val="single"/>
        </w:rPr>
        <w:t>ij</w:t>
      </w:r>
      <w:r>
        <w:rPr>
          <w:rFonts w:ascii="Arial" w:hAnsi="Arial" w:cs="Arial"/>
          <w:sz w:val="22"/>
          <w:szCs w:val="22"/>
        </w:rPr>
        <w:t xml:space="preserve"> proposed to add “and activities” to the third bullet under natural dynamics (p.6) and to mention cooperation with the WSF also in relation to policy development (p.8). </w:t>
      </w:r>
    </w:p>
    <w:p w:rsidR="00DA1F3C"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The meeting</w:t>
      </w:r>
      <w:r w:rsidRPr="00C818BB">
        <w:rPr>
          <w:rFonts w:ascii="Arial" w:hAnsi="Arial" w:cs="Arial"/>
          <w:sz w:val="22"/>
          <w:szCs w:val="22"/>
        </w:rPr>
        <w:t xml:space="preserve"> </w:t>
      </w:r>
      <w:r w:rsidRPr="00C818BB">
        <w:rPr>
          <w:rFonts w:ascii="Arial" w:hAnsi="Arial" w:cs="Arial"/>
          <w:b/>
          <w:sz w:val="22"/>
          <w:szCs w:val="22"/>
        </w:rPr>
        <w:t>agreed</w:t>
      </w:r>
      <w:r w:rsidRPr="00C818BB">
        <w:rPr>
          <w:rFonts w:ascii="Arial" w:hAnsi="Arial" w:cs="Arial"/>
          <w:sz w:val="22"/>
          <w:szCs w:val="22"/>
        </w:rPr>
        <w:t xml:space="preserve"> to anne</w:t>
      </w:r>
      <w:r>
        <w:rPr>
          <w:rFonts w:ascii="Arial" w:hAnsi="Arial" w:cs="Arial"/>
          <w:sz w:val="22"/>
          <w:szCs w:val="22"/>
        </w:rPr>
        <w:t xml:space="preserve">x the strategy to the draft MCD. It was also </w:t>
      </w:r>
      <w:r w:rsidRPr="00C02290">
        <w:rPr>
          <w:rFonts w:ascii="Arial" w:hAnsi="Arial" w:cs="Arial"/>
          <w:b/>
          <w:sz w:val="22"/>
          <w:szCs w:val="22"/>
        </w:rPr>
        <w:t>agreed</w:t>
      </w:r>
      <w:r>
        <w:rPr>
          <w:rFonts w:ascii="Arial" w:hAnsi="Arial" w:cs="Arial"/>
          <w:sz w:val="22"/>
          <w:szCs w:val="22"/>
        </w:rPr>
        <w:t xml:space="preserve"> that the proposed changes to the strategy would be dealt with by the ad-hoc editorial group after the consultation phase, including proposed changes resulting from the consultations (see also agenda item 7.4). WSB then discussed and amended the MCD text on climate adaptation. The outcome of the discussion is presented in markup mode in the consolidated draft MCD in </w:t>
      </w:r>
      <w:r w:rsidRPr="001574FF">
        <w:rPr>
          <w:rFonts w:ascii="Arial" w:hAnsi="Arial" w:cs="Arial"/>
          <w:b/>
          <w:sz w:val="22"/>
          <w:szCs w:val="22"/>
        </w:rPr>
        <w:t>Annex 3</w:t>
      </w:r>
      <w:r>
        <w:rPr>
          <w:rFonts w:ascii="Arial" w:hAnsi="Arial" w:cs="Arial"/>
          <w:sz w:val="22"/>
          <w:szCs w:val="22"/>
        </w:rPr>
        <w:t>.</w:t>
      </w:r>
      <w:r w:rsidRPr="00F54FE2">
        <w:rPr>
          <w:rFonts w:ascii="Arial" w:hAnsi="Arial" w:cs="Arial"/>
          <w:sz w:val="22"/>
          <w:szCs w:val="22"/>
        </w:rPr>
        <w:t xml:space="preserve"> </w:t>
      </w:r>
    </w:p>
    <w:p w:rsidR="00DA1F3C" w:rsidRPr="00C818BB" w:rsidRDefault="00DA1F3C" w:rsidP="00DA1F3C">
      <w:pPr>
        <w:rPr>
          <w:rFonts w:ascii="Arial" w:hAnsi="Arial" w:cs="Arial"/>
          <w:sz w:val="22"/>
          <w:szCs w:val="22"/>
        </w:rPr>
      </w:pPr>
      <w:r>
        <w:rPr>
          <w:rFonts w:ascii="Arial" w:hAnsi="Arial" w:cs="Arial"/>
          <w:sz w:val="22"/>
          <w:szCs w:val="22"/>
        </w:rPr>
        <w:t xml:space="preserve">Finally, the WSB </w:t>
      </w:r>
      <w:r w:rsidRPr="00F54FE2">
        <w:rPr>
          <w:rFonts w:ascii="Arial" w:hAnsi="Arial" w:cs="Arial"/>
          <w:b/>
          <w:sz w:val="22"/>
          <w:szCs w:val="22"/>
        </w:rPr>
        <w:t>agreed</w:t>
      </w:r>
      <w:r>
        <w:rPr>
          <w:rFonts w:ascii="Arial" w:hAnsi="Arial" w:cs="Arial"/>
          <w:sz w:val="22"/>
          <w:szCs w:val="22"/>
        </w:rPr>
        <w:t xml:space="preserve"> to continue with the trilateral expert groups to perform the tasks as described in the MCD.</w:t>
      </w:r>
    </w:p>
    <w:p w:rsidR="00DA1F3C" w:rsidRDefault="00DA1F3C" w:rsidP="00DA1F3C">
      <w:pPr>
        <w:rPr>
          <w:rFonts w:ascii="Arial" w:hAnsi="Arial" w:cs="Arial"/>
          <w:i/>
          <w:sz w:val="22"/>
          <w:szCs w:val="22"/>
        </w:rPr>
      </w:pPr>
    </w:p>
    <w:p w:rsidR="00DA1F3C" w:rsidRPr="00B9381B" w:rsidRDefault="00DA1F3C" w:rsidP="00DA1F3C">
      <w:pPr>
        <w:rPr>
          <w:rFonts w:ascii="Arial" w:hAnsi="Arial" w:cs="Arial"/>
          <w:i/>
          <w:sz w:val="22"/>
          <w:szCs w:val="22"/>
        </w:rPr>
      </w:pPr>
      <w:r w:rsidRPr="00B9381B">
        <w:rPr>
          <w:rFonts w:ascii="Arial" w:hAnsi="Arial" w:cs="Arial"/>
          <w:i/>
          <w:sz w:val="22"/>
          <w:szCs w:val="22"/>
        </w:rPr>
        <w:t>Task Group Management</w:t>
      </w:r>
    </w:p>
    <w:p w:rsidR="00DA1F3C" w:rsidRPr="00B9381B" w:rsidRDefault="00DA1F3C" w:rsidP="00DA1F3C">
      <w:pPr>
        <w:rPr>
          <w:rFonts w:ascii="Arial" w:hAnsi="Arial" w:cs="Arial"/>
          <w:sz w:val="22"/>
          <w:szCs w:val="22"/>
        </w:rPr>
      </w:pPr>
    </w:p>
    <w:p w:rsidR="00DA1F3C" w:rsidRDefault="00DA1F3C" w:rsidP="00DA1F3C">
      <w:pPr>
        <w:rPr>
          <w:rFonts w:ascii="Arial" w:hAnsi="Arial" w:cs="Arial"/>
          <w:sz w:val="22"/>
          <w:szCs w:val="22"/>
        </w:rPr>
      </w:pPr>
      <w:r w:rsidRPr="00B9381B">
        <w:rPr>
          <w:rFonts w:ascii="Arial" w:hAnsi="Arial" w:cs="Arial"/>
          <w:sz w:val="22"/>
          <w:szCs w:val="22"/>
        </w:rPr>
        <w:t xml:space="preserve">The report of TG-M (Document WSB </w:t>
      </w:r>
      <w:r>
        <w:rPr>
          <w:rFonts w:ascii="Arial" w:hAnsi="Arial" w:cs="Arial"/>
          <w:sz w:val="22"/>
          <w:szCs w:val="22"/>
        </w:rPr>
        <w:t>8</w:t>
      </w:r>
      <w:r w:rsidRPr="00B9381B">
        <w:rPr>
          <w:rFonts w:ascii="Arial" w:hAnsi="Arial" w:cs="Arial"/>
          <w:sz w:val="22"/>
          <w:szCs w:val="22"/>
        </w:rPr>
        <w:t xml:space="preserve">/5/2) was introduced by Ms </w:t>
      </w:r>
      <w:r w:rsidRPr="00B9381B">
        <w:rPr>
          <w:rFonts w:ascii="Arial" w:hAnsi="Arial" w:cs="Arial"/>
          <w:sz w:val="22"/>
          <w:szCs w:val="22"/>
          <w:u w:val="single"/>
        </w:rPr>
        <w:t>Hedtkamp</w:t>
      </w:r>
      <w:r>
        <w:rPr>
          <w:rFonts w:ascii="Arial" w:hAnsi="Arial" w:cs="Arial"/>
          <w:sz w:val="22"/>
          <w:szCs w:val="22"/>
          <w:u w:val="single"/>
        </w:rPr>
        <w:t>.</w:t>
      </w:r>
      <w:r>
        <w:rPr>
          <w:rFonts w:ascii="Arial" w:hAnsi="Arial" w:cs="Arial"/>
          <w:sz w:val="22"/>
          <w:szCs w:val="22"/>
        </w:rPr>
        <w:t xml:space="preserve"> </w:t>
      </w:r>
      <w:r w:rsidRPr="00B9381B">
        <w:rPr>
          <w:rFonts w:ascii="Arial" w:hAnsi="Arial" w:cs="Arial"/>
          <w:sz w:val="22"/>
          <w:szCs w:val="22"/>
        </w:rPr>
        <w:t xml:space="preserve">The meeting </w:t>
      </w:r>
      <w:r w:rsidRPr="00B9381B">
        <w:rPr>
          <w:rFonts w:ascii="Arial" w:hAnsi="Arial" w:cs="Arial"/>
          <w:b/>
          <w:sz w:val="22"/>
          <w:szCs w:val="22"/>
        </w:rPr>
        <w:t>noted</w:t>
      </w:r>
      <w:r>
        <w:rPr>
          <w:rFonts w:ascii="Arial" w:hAnsi="Arial" w:cs="Arial"/>
          <w:sz w:val="22"/>
          <w:szCs w:val="22"/>
        </w:rPr>
        <w:t xml:space="preserve"> the report and thanked the CWSS and the bird group for organising the breeding bird workshop. WSB </w:t>
      </w:r>
      <w:r w:rsidRPr="00C378DB">
        <w:rPr>
          <w:rFonts w:ascii="Arial" w:hAnsi="Arial" w:cs="Arial"/>
          <w:b/>
          <w:sz w:val="22"/>
          <w:szCs w:val="22"/>
        </w:rPr>
        <w:t>agreed</w:t>
      </w:r>
      <w:r>
        <w:rPr>
          <w:rFonts w:ascii="Arial" w:hAnsi="Arial" w:cs="Arial"/>
          <w:sz w:val="22"/>
          <w:szCs w:val="22"/>
        </w:rPr>
        <w:t xml:space="preserve"> that the alien species strategy be annexed to the MCD as a strategic framework for dealing with alien species in the Wadden Sea. The meeting furthermore </w:t>
      </w:r>
      <w:r w:rsidRPr="00ED2727">
        <w:rPr>
          <w:rFonts w:ascii="Arial" w:hAnsi="Arial" w:cs="Arial"/>
          <w:b/>
          <w:sz w:val="22"/>
          <w:szCs w:val="22"/>
        </w:rPr>
        <w:t>agreed</w:t>
      </w:r>
      <w:r>
        <w:rPr>
          <w:rFonts w:ascii="Arial" w:hAnsi="Arial" w:cs="Arial"/>
          <w:sz w:val="22"/>
          <w:szCs w:val="22"/>
        </w:rPr>
        <w:t xml:space="preserve"> to annex the TMAP Strategy to the MCD. The TMAP Strategy had already been adopted by WSB-6.</w:t>
      </w:r>
    </w:p>
    <w:p w:rsidR="00DA1F3C" w:rsidRDefault="00DA1F3C" w:rsidP="00DA1F3C">
      <w:pPr>
        <w:rPr>
          <w:rFonts w:ascii="Arial" w:hAnsi="Arial" w:cs="Arial"/>
          <w:sz w:val="22"/>
          <w:szCs w:val="22"/>
        </w:rPr>
      </w:pPr>
    </w:p>
    <w:p w:rsidR="00DA1F3C" w:rsidRPr="00B9381B" w:rsidRDefault="00DA1F3C" w:rsidP="00DA1F3C">
      <w:pPr>
        <w:rPr>
          <w:rFonts w:ascii="Arial" w:hAnsi="Arial" w:cs="Arial"/>
          <w:sz w:val="22"/>
          <w:szCs w:val="22"/>
        </w:rPr>
      </w:pPr>
      <w:r>
        <w:rPr>
          <w:rFonts w:ascii="Arial" w:hAnsi="Arial" w:cs="Arial"/>
          <w:sz w:val="22"/>
          <w:szCs w:val="22"/>
        </w:rPr>
        <w:t xml:space="preserve">WSB then discussed and amended the corresponding text of the draft MCD. The result is in </w:t>
      </w:r>
      <w:r w:rsidRPr="001574FF">
        <w:rPr>
          <w:rFonts w:ascii="Arial" w:hAnsi="Arial" w:cs="Arial"/>
          <w:b/>
          <w:sz w:val="22"/>
          <w:szCs w:val="22"/>
        </w:rPr>
        <w:t>Annex 3</w:t>
      </w:r>
      <w:r>
        <w:rPr>
          <w:rFonts w:ascii="Arial" w:hAnsi="Arial" w:cs="Arial"/>
          <w:sz w:val="22"/>
          <w:szCs w:val="22"/>
        </w:rPr>
        <w:t xml:space="preserve">. WSB also instructed TG-M to take up the further work on the science-policy matrix, </w:t>
      </w:r>
      <w:r>
        <w:rPr>
          <w:rFonts w:ascii="Arial" w:hAnsi="Arial" w:cs="Arial"/>
          <w:sz w:val="22"/>
          <w:szCs w:val="22"/>
        </w:rPr>
        <w:lastRenderedPageBreak/>
        <w:t>in particular to organise the discussion with the trilateral scientific community. Generally, the meeting felt that science issues (research agenda, research platform, research fund) should be dealt with in relation to the future of the cooperation (foundation, competence centre etc.).</w:t>
      </w:r>
    </w:p>
    <w:p w:rsidR="00DA1F3C" w:rsidRPr="00B9381B" w:rsidRDefault="00DA1F3C" w:rsidP="00DA1F3C">
      <w:pPr>
        <w:rPr>
          <w:rFonts w:ascii="Arial" w:hAnsi="Arial" w:cs="Arial"/>
          <w:sz w:val="22"/>
          <w:szCs w:val="22"/>
        </w:rPr>
      </w:pPr>
    </w:p>
    <w:p w:rsidR="00DA1F3C" w:rsidRPr="00B9381B" w:rsidRDefault="00DA1F3C" w:rsidP="00DA1F3C">
      <w:pPr>
        <w:rPr>
          <w:rFonts w:ascii="Arial" w:hAnsi="Arial" w:cs="Arial"/>
          <w:sz w:val="22"/>
          <w:szCs w:val="22"/>
        </w:rPr>
      </w:pPr>
    </w:p>
    <w:p w:rsidR="00DA1F3C" w:rsidRPr="00B9381B" w:rsidRDefault="00DA1F3C" w:rsidP="00DA1F3C">
      <w:pPr>
        <w:rPr>
          <w:rFonts w:ascii="Arial" w:hAnsi="Arial" w:cs="Arial"/>
          <w:i/>
          <w:sz w:val="22"/>
          <w:szCs w:val="22"/>
        </w:rPr>
      </w:pPr>
      <w:r w:rsidRPr="00B9381B">
        <w:rPr>
          <w:rFonts w:ascii="Arial" w:hAnsi="Arial" w:cs="Arial"/>
          <w:i/>
          <w:sz w:val="22"/>
          <w:szCs w:val="22"/>
        </w:rPr>
        <w:t>Task Group Shipping</w:t>
      </w:r>
    </w:p>
    <w:p w:rsidR="00DA1F3C"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 xml:space="preserve">Ms. </w:t>
      </w:r>
      <w:r w:rsidRPr="005E262F">
        <w:rPr>
          <w:rFonts w:ascii="Arial" w:hAnsi="Arial" w:cs="Arial"/>
          <w:sz w:val="22"/>
          <w:szCs w:val="22"/>
          <w:u w:val="single"/>
        </w:rPr>
        <w:t>Schneider</w:t>
      </w:r>
      <w:r>
        <w:rPr>
          <w:rFonts w:ascii="Arial" w:hAnsi="Arial" w:cs="Arial"/>
          <w:sz w:val="22"/>
          <w:szCs w:val="22"/>
        </w:rPr>
        <w:t xml:space="preserve">, member of TG-Shipping, presented document WSB/8/5/4, containing the vision as elaborated by TG-Shipping and the operational plans. </w:t>
      </w:r>
    </w:p>
    <w:p w:rsidR="00DA1F3C" w:rsidRDefault="00DA1F3C" w:rsidP="00DA1F3C">
      <w:pPr>
        <w:rPr>
          <w:rFonts w:ascii="Arial" w:hAnsi="Arial" w:cs="Arial"/>
          <w:sz w:val="22"/>
          <w:szCs w:val="22"/>
        </w:rPr>
      </w:pPr>
    </w:p>
    <w:p w:rsidR="00DA1F3C" w:rsidRPr="00B9381B" w:rsidRDefault="00DA1F3C" w:rsidP="00DA1F3C">
      <w:pPr>
        <w:rPr>
          <w:rFonts w:ascii="Arial" w:hAnsi="Arial" w:cs="Arial"/>
          <w:sz w:val="22"/>
          <w:szCs w:val="22"/>
        </w:rPr>
      </w:pPr>
      <w:r>
        <w:rPr>
          <w:rFonts w:ascii="Arial" w:hAnsi="Arial" w:cs="Arial"/>
          <w:sz w:val="22"/>
          <w:szCs w:val="22"/>
        </w:rPr>
        <w:t xml:space="preserve">WSB generally regarded the vision a good basis for further cooperation on the issue of shipping safety and thanked TG-shipping for its work. Mr </w:t>
      </w:r>
      <w:r w:rsidRPr="00636659">
        <w:rPr>
          <w:rFonts w:ascii="Arial" w:hAnsi="Arial" w:cs="Arial"/>
          <w:sz w:val="22"/>
          <w:szCs w:val="22"/>
          <w:u w:val="single"/>
        </w:rPr>
        <w:t>Friis-Hauge</w:t>
      </w:r>
      <w:r>
        <w:rPr>
          <w:rFonts w:ascii="Arial" w:hAnsi="Arial" w:cs="Arial"/>
          <w:sz w:val="22"/>
          <w:szCs w:val="22"/>
        </w:rPr>
        <w:t xml:space="preserve"> referred to the WSF progress report in which several actions are listed that is not part of the vision. WSB </w:t>
      </w:r>
      <w:r w:rsidRPr="00636659">
        <w:rPr>
          <w:rFonts w:ascii="Arial" w:hAnsi="Arial" w:cs="Arial"/>
          <w:b/>
          <w:sz w:val="22"/>
          <w:szCs w:val="22"/>
        </w:rPr>
        <w:t>agreed</w:t>
      </w:r>
      <w:r>
        <w:rPr>
          <w:rFonts w:ascii="Arial" w:hAnsi="Arial" w:cs="Arial"/>
          <w:sz w:val="22"/>
          <w:szCs w:val="22"/>
        </w:rPr>
        <w:t xml:space="preserve"> to annex the operational action plans to the draft MCD. A corresponding text for the draft MCD was </w:t>
      </w:r>
      <w:r w:rsidRPr="00636659">
        <w:rPr>
          <w:rFonts w:ascii="Arial" w:hAnsi="Arial" w:cs="Arial"/>
          <w:b/>
          <w:sz w:val="22"/>
          <w:szCs w:val="22"/>
        </w:rPr>
        <w:t>agreed</w:t>
      </w:r>
      <w:r>
        <w:rPr>
          <w:rFonts w:ascii="Arial" w:hAnsi="Arial" w:cs="Arial"/>
          <w:sz w:val="22"/>
          <w:szCs w:val="22"/>
        </w:rPr>
        <w:t xml:space="preserve"> upon, as reflected in </w:t>
      </w:r>
      <w:r w:rsidRPr="00636659">
        <w:rPr>
          <w:rFonts w:ascii="Arial" w:hAnsi="Arial" w:cs="Arial"/>
          <w:b/>
          <w:sz w:val="22"/>
          <w:szCs w:val="22"/>
        </w:rPr>
        <w:t>Annex 3</w:t>
      </w:r>
      <w:r>
        <w:rPr>
          <w:rFonts w:ascii="Arial" w:hAnsi="Arial" w:cs="Arial"/>
          <w:sz w:val="22"/>
          <w:szCs w:val="22"/>
        </w:rPr>
        <w:t>.</w:t>
      </w:r>
    </w:p>
    <w:p w:rsidR="00DA1F3C" w:rsidRPr="00B9381B" w:rsidRDefault="00DA1F3C" w:rsidP="00DA1F3C">
      <w:pPr>
        <w:rPr>
          <w:rFonts w:ascii="Arial" w:hAnsi="Arial" w:cs="Arial"/>
          <w:sz w:val="22"/>
          <w:szCs w:val="22"/>
        </w:rPr>
      </w:pPr>
    </w:p>
    <w:p w:rsidR="00DA1F3C" w:rsidRPr="00B9381B" w:rsidRDefault="00DA1F3C" w:rsidP="00DA1F3C">
      <w:pPr>
        <w:rPr>
          <w:rFonts w:ascii="Arial" w:hAnsi="Arial" w:cs="Arial"/>
          <w:sz w:val="22"/>
          <w:szCs w:val="22"/>
        </w:rPr>
      </w:pPr>
    </w:p>
    <w:p w:rsidR="00DA1F3C" w:rsidRPr="00B9381B" w:rsidRDefault="00DA1F3C" w:rsidP="00DA1F3C">
      <w:pPr>
        <w:ind w:left="360" w:hanging="360"/>
        <w:rPr>
          <w:rFonts w:ascii="Arial" w:hAnsi="Arial" w:cs="Arial"/>
          <w:sz w:val="22"/>
          <w:szCs w:val="22"/>
        </w:rPr>
      </w:pPr>
      <w:r w:rsidRPr="00B9381B">
        <w:rPr>
          <w:rFonts w:ascii="Arial" w:hAnsi="Arial" w:cs="Arial"/>
          <w:b/>
          <w:sz w:val="22"/>
          <w:szCs w:val="22"/>
          <w:u w:val="single"/>
        </w:rPr>
        <w:t>AGENDA ITEM 6</w:t>
      </w:r>
      <w:r w:rsidRPr="00B9381B">
        <w:rPr>
          <w:rFonts w:ascii="Arial" w:hAnsi="Arial" w:cs="Arial"/>
          <w:b/>
          <w:sz w:val="22"/>
          <w:szCs w:val="22"/>
        </w:rPr>
        <w:t xml:space="preserve">: </w:t>
      </w:r>
      <w:r>
        <w:rPr>
          <w:rFonts w:ascii="Arial" w:hAnsi="Arial" w:cs="Arial"/>
          <w:b/>
          <w:sz w:val="22"/>
          <w:szCs w:val="22"/>
        </w:rPr>
        <w:t>WADDEN SEA WORLD HERITAGE</w:t>
      </w:r>
    </w:p>
    <w:p w:rsidR="00DA1F3C" w:rsidRPr="00B9381B" w:rsidRDefault="00DA1F3C" w:rsidP="00DA1F3C">
      <w:pPr>
        <w:rPr>
          <w:rFonts w:ascii="Arial" w:hAnsi="Arial" w:cs="Arial"/>
          <w:sz w:val="20"/>
          <w:szCs w:val="20"/>
        </w:rPr>
      </w:pPr>
      <w:r w:rsidRPr="00083B2B">
        <w:rPr>
          <w:rFonts w:ascii="Arial" w:hAnsi="Arial" w:cs="Arial"/>
          <w:sz w:val="20"/>
          <w:szCs w:val="20"/>
          <w:u w:val="single"/>
        </w:rPr>
        <w:t>Document</w:t>
      </w:r>
      <w:r>
        <w:rPr>
          <w:rFonts w:ascii="Arial" w:hAnsi="Arial" w:cs="Arial"/>
          <w:sz w:val="20"/>
          <w:szCs w:val="20"/>
          <w:u w:val="single"/>
        </w:rPr>
        <w:t>s</w:t>
      </w:r>
      <w:r>
        <w:rPr>
          <w:rFonts w:ascii="Arial" w:hAnsi="Arial" w:cs="Arial"/>
          <w:sz w:val="20"/>
          <w:szCs w:val="20"/>
        </w:rPr>
        <w:t>: WSB 8/6/1 Report Task Group World Heritage; WSB 8/6/2 Report Task Group Sustainable Tourism Strategy</w:t>
      </w:r>
    </w:p>
    <w:p w:rsidR="00DA1F3C" w:rsidRDefault="00DA1F3C" w:rsidP="00DA1F3C">
      <w:pPr>
        <w:rPr>
          <w:rFonts w:ascii="Arial" w:hAnsi="Arial" w:cs="Arial"/>
          <w:sz w:val="22"/>
          <w:szCs w:val="22"/>
        </w:rPr>
      </w:pPr>
    </w:p>
    <w:p w:rsidR="00DA1F3C" w:rsidRPr="00F149A3" w:rsidRDefault="00DA1F3C" w:rsidP="00DA1F3C">
      <w:pPr>
        <w:rPr>
          <w:rFonts w:ascii="Arial" w:hAnsi="Arial" w:cs="Arial"/>
          <w:i/>
          <w:sz w:val="22"/>
          <w:szCs w:val="22"/>
        </w:rPr>
      </w:pPr>
      <w:r w:rsidRPr="00F149A3">
        <w:rPr>
          <w:rFonts w:ascii="Arial" w:hAnsi="Arial" w:cs="Arial"/>
          <w:i/>
          <w:sz w:val="22"/>
          <w:szCs w:val="22"/>
        </w:rPr>
        <w:t>Task Group World Heritage</w:t>
      </w:r>
    </w:p>
    <w:p w:rsidR="00DA1F3C"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The meeting in particular discussed the future of the International Wadden Sea School (IWSS), the flyway vision and the draft Wadden Sea World Heritage Strategy.</w:t>
      </w:r>
    </w:p>
    <w:p w:rsidR="00DA1F3C"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 xml:space="preserve">It was </w:t>
      </w:r>
      <w:r w:rsidRPr="00905FAC">
        <w:rPr>
          <w:rFonts w:ascii="Arial" w:hAnsi="Arial" w:cs="Arial"/>
          <w:b/>
          <w:sz w:val="22"/>
          <w:szCs w:val="22"/>
        </w:rPr>
        <w:t>agreed</w:t>
      </w:r>
      <w:r>
        <w:rPr>
          <w:rFonts w:ascii="Arial" w:hAnsi="Arial" w:cs="Arial"/>
          <w:sz w:val="22"/>
          <w:szCs w:val="22"/>
        </w:rPr>
        <w:t xml:space="preserve"> to invite </w:t>
      </w:r>
      <w:r w:rsidRPr="00FD7BE4">
        <w:rPr>
          <w:rFonts w:ascii="Arial" w:hAnsi="Arial" w:cs="Arial"/>
          <w:sz w:val="22"/>
          <w:szCs w:val="22"/>
        </w:rPr>
        <w:t xml:space="preserve">in addition to the WWF </w:t>
      </w:r>
      <w:r>
        <w:rPr>
          <w:rFonts w:ascii="Arial" w:hAnsi="Arial" w:cs="Arial"/>
          <w:sz w:val="22"/>
          <w:szCs w:val="22"/>
        </w:rPr>
        <w:t>other appropriate organizations to host the IWSS on the conditions indicated in order to provide a good decision making basis; delegations were invited to inform the secretariat on their financial contributions.</w:t>
      </w:r>
    </w:p>
    <w:p w:rsidR="00DA1F3C"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 xml:space="preserve">It was also </w:t>
      </w:r>
      <w:r w:rsidRPr="00ED2727">
        <w:rPr>
          <w:rFonts w:ascii="Arial" w:hAnsi="Arial" w:cs="Arial"/>
          <w:b/>
          <w:sz w:val="22"/>
          <w:szCs w:val="22"/>
        </w:rPr>
        <w:t>agreed</w:t>
      </w:r>
      <w:r>
        <w:rPr>
          <w:rFonts w:ascii="Arial" w:hAnsi="Arial" w:cs="Arial"/>
          <w:sz w:val="22"/>
          <w:szCs w:val="22"/>
        </w:rPr>
        <w:t xml:space="preserve"> to annex the Flyway Vision to the draft MCD</w:t>
      </w:r>
      <w:r w:rsidRPr="00DF0AEC">
        <w:rPr>
          <w:rFonts w:ascii="Arial" w:hAnsi="Arial" w:cs="Arial"/>
          <w:sz w:val="22"/>
          <w:szCs w:val="22"/>
        </w:rPr>
        <w:t xml:space="preserve"> </w:t>
      </w:r>
      <w:r>
        <w:rPr>
          <w:rFonts w:ascii="Arial" w:hAnsi="Arial" w:cs="Arial"/>
          <w:sz w:val="22"/>
          <w:szCs w:val="22"/>
        </w:rPr>
        <w:t xml:space="preserve">and to instruct the Task Group to investigate the option of signing the Vision together with relevant stakeholders at the conference. </w:t>
      </w:r>
    </w:p>
    <w:p w:rsidR="00DA1F3C" w:rsidRDefault="00DA1F3C" w:rsidP="00DA1F3C">
      <w:pPr>
        <w:rPr>
          <w:rFonts w:ascii="Arial" w:hAnsi="Arial" w:cs="Arial"/>
          <w:sz w:val="22"/>
          <w:szCs w:val="22"/>
        </w:rPr>
      </w:pPr>
    </w:p>
    <w:p w:rsidR="00DA1F3C" w:rsidRPr="00DF0AEC" w:rsidRDefault="00DA1F3C" w:rsidP="00DA1F3C">
      <w:pPr>
        <w:rPr>
          <w:rFonts w:ascii="Arial" w:hAnsi="Arial" w:cs="Arial"/>
          <w:sz w:val="22"/>
          <w:szCs w:val="22"/>
        </w:rPr>
      </w:pPr>
      <w:r>
        <w:rPr>
          <w:rFonts w:ascii="Arial" w:hAnsi="Arial" w:cs="Arial"/>
          <w:sz w:val="22"/>
          <w:szCs w:val="22"/>
        </w:rPr>
        <w:t xml:space="preserve">Finally it was </w:t>
      </w:r>
      <w:r w:rsidRPr="00DF0AEC">
        <w:rPr>
          <w:rFonts w:ascii="Arial" w:hAnsi="Arial" w:cs="Arial"/>
          <w:b/>
          <w:sz w:val="22"/>
          <w:szCs w:val="22"/>
        </w:rPr>
        <w:t>agreed</w:t>
      </w:r>
      <w:r>
        <w:rPr>
          <w:rFonts w:ascii="Arial" w:hAnsi="Arial" w:cs="Arial"/>
          <w:sz w:val="22"/>
          <w:szCs w:val="22"/>
        </w:rPr>
        <w:t xml:space="preserve"> to annex t</w:t>
      </w:r>
      <w:r w:rsidRPr="00DF0AEC">
        <w:rPr>
          <w:rFonts w:ascii="Arial" w:hAnsi="Arial" w:cs="Arial"/>
          <w:sz w:val="22"/>
          <w:szCs w:val="22"/>
        </w:rPr>
        <w:t>he Wadden Sea World Heritage Strategy</w:t>
      </w:r>
      <w:r>
        <w:rPr>
          <w:rFonts w:ascii="Arial" w:hAnsi="Arial" w:cs="Arial"/>
          <w:sz w:val="22"/>
          <w:szCs w:val="22"/>
        </w:rPr>
        <w:t xml:space="preserve"> to the draft MCD and instruct the Task Group with reviewing the comments on the draft ensuing from the consultations; a particular point of attention in the further process would be to define the strategic partners, the preliminary indication of the potential partners in the draft Strategy should therefore be deleted for the time being; the draft should furthermore be brought to the attention of the Foundation Feasibility Committee</w:t>
      </w:r>
      <w:r w:rsidRPr="00DF0AEC">
        <w:rPr>
          <w:rFonts w:ascii="Arial" w:hAnsi="Arial" w:cs="Arial"/>
          <w:sz w:val="22"/>
          <w:szCs w:val="22"/>
        </w:rPr>
        <w:t>.</w:t>
      </w:r>
    </w:p>
    <w:p w:rsidR="00DA1F3C" w:rsidRDefault="00DA1F3C" w:rsidP="00DA1F3C">
      <w:pPr>
        <w:rPr>
          <w:rFonts w:ascii="Arial" w:hAnsi="Arial" w:cs="Arial"/>
          <w:sz w:val="22"/>
          <w:szCs w:val="22"/>
        </w:rPr>
      </w:pPr>
    </w:p>
    <w:p w:rsidR="00DA1F3C" w:rsidRPr="000D5C8F" w:rsidRDefault="00DA1F3C" w:rsidP="00DA1F3C">
      <w:pPr>
        <w:rPr>
          <w:rFonts w:ascii="Arial" w:hAnsi="Arial" w:cs="Arial"/>
          <w:i/>
          <w:sz w:val="22"/>
          <w:szCs w:val="22"/>
        </w:rPr>
      </w:pPr>
      <w:r w:rsidRPr="000D5C8F">
        <w:rPr>
          <w:rFonts w:ascii="Arial" w:hAnsi="Arial" w:cs="Arial"/>
          <w:i/>
          <w:sz w:val="22"/>
          <w:szCs w:val="22"/>
        </w:rPr>
        <w:t>Task Group Sustainable Tourism Strategy</w:t>
      </w:r>
    </w:p>
    <w:p w:rsidR="00DA1F3C" w:rsidRDefault="00DA1F3C" w:rsidP="00DA1F3C">
      <w:pPr>
        <w:rPr>
          <w:rFonts w:ascii="Arial" w:hAnsi="Arial" w:cs="Arial"/>
          <w:sz w:val="22"/>
          <w:szCs w:val="22"/>
        </w:rPr>
      </w:pPr>
    </w:p>
    <w:p w:rsidR="00DA1F3C" w:rsidRDefault="00DA1F3C" w:rsidP="00DA1F3C">
      <w:pPr>
        <w:rPr>
          <w:rFonts w:ascii="Arial" w:hAnsi="Arial" w:cs="Arial"/>
          <w:bCs/>
          <w:sz w:val="22"/>
          <w:szCs w:val="22"/>
        </w:rPr>
      </w:pPr>
      <w:r w:rsidRPr="00854F89">
        <w:rPr>
          <w:rFonts w:ascii="Arial" w:hAnsi="Arial" w:cs="Arial"/>
          <w:sz w:val="22"/>
          <w:szCs w:val="22"/>
        </w:rPr>
        <w:t xml:space="preserve">Mr </w:t>
      </w:r>
      <w:r w:rsidRPr="00854F89">
        <w:rPr>
          <w:rFonts w:ascii="Arial" w:hAnsi="Arial" w:cs="Arial"/>
          <w:sz w:val="22"/>
          <w:szCs w:val="22"/>
          <w:u w:val="single"/>
        </w:rPr>
        <w:t>Holst Christensen</w:t>
      </w:r>
      <w:r w:rsidRPr="00854F89">
        <w:rPr>
          <w:rFonts w:ascii="Arial" w:hAnsi="Arial" w:cs="Arial"/>
          <w:sz w:val="22"/>
          <w:szCs w:val="22"/>
        </w:rPr>
        <w:t xml:space="preserve"> stated that preliminary comments from Danish stakeholders focussed on the length of the action programme which should be shortened respectively prioritized. Ms </w:t>
      </w:r>
      <w:r w:rsidRPr="00854F89">
        <w:rPr>
          <w:rFonts w:ascii="Arial" w:hAnsi="Arial" w:cs="Arial"/>
          <w:bCs/>
          <w:sz w:val="22"/>
          <w:szCs w:val="22"/>
          <w:u w:val="single"/>
        </w:rPr>
        <w:t>Schokker-Strampel</w:t>
      </w:r>
      <w:r>
        <w:rPr>
          <w:rFonts w:ascii="Arial" w:hAnsi="Arial" w:cs="Arial"/>
          <w:bCs/>
          <w:sz w:val="22"/>
          <w:szCs w:val="22"/>
        </w:rPr>
        <w:t xml:space="preserve"> and Mr </w:t>
      </w:r>
      <w:r w:rsidRPr="00854F89">
        <w:rPr>
          <w:rFonts w:ascii="Arial" w:hAnsi="Arial" w:cs="Arial"/>
          <w:bCs/>
          <w:sz w:val="22"/>
          <w:szCs w:val="22"/>
          <w:u w:val="single"/>
        </w:rPr>
        <w:t>Scherer</w:t>
      </w:r>
      <w:r>
        <w:rPr>
          <w:rFonts w:ascii="Arial" w:hAnsi="Arial" w:cs="Arial"/>
          <w:bCs/>
          <w:sz w:val="22"/>
          <w:szCs w:val="22"/>
        </w:rPr>
        <w:t xml:space="preserve"> indicated that they were content with draft strategy and consultations had commenced. Mr </w:t>
      </w:r>
      <w:r w:rsidRPr="00FD7BE4">
        <w:rPr>
          <w:rFonts w:ascii="Arial" w:hAnsi="Arial" w:cs="Arial"/>
          <w:bCs/>
          <w:sz w:val="22"/>
          <w:szCs w:val="22"/>
          <w:u w:val="single"/>
        </w:rPr>
        <w:t>Verheij</w:t>
      </w:r>
      <w:r>
        <w:rPr>
          <w:rFonts w:ascii="Arial" w:hAnsi="Arial" w:cs="Arial"/>
          <w:bCs/>
          <w:sz w:val="22"/>
          <w:szCs w:val="22"/>
        </w:rPr>
        <w:t xml:space="preserve"> indicated that obviously the implementation of the strategy would be crucial and he suggested contemplating charging the WSF with the work. </w:t>
      </w:r>
    </w:p>
    <w:p w:rsidR="00DA1F3C" w:rsidRDefault="00DA1F3C" w:rsidP="00DA1F3C">
      <w:pPr>
        <w:rPr>
          <w:rFonts w:ascii="Arial" w:hAnsi="Arial" w:cs="Arial"/>
          <w:bCs/>
          <w:sz w:val="22"/>
          <w:szCs w:val="22"/>
        </w:rPr>
      </w:pPr>
    </w:p>
    <w:p w:rsidR="00DA1F3C" w:rsidRDefault="00DA1F3C" w:rsidP="00DA1F3C">
      <w:pPr>
        <w:rPr>
          <w:rFonts w:ascii="Arial" w:hAnsi="Arial" w:cs="Arial"/>
          <w:bCs/>
          <w:sz w:val="22"/>
          <w:szCs w:val="22"/>
        </w:rPr>
      </w:pPr>
      <w:r>
        <w:rPr>
          <w:rFonts w:ascii="Arial" w:hAnsi="Arial" w:cs="Arial"/>
          <w:bCs/>
          <w:sz w:val="22"/>
          <w:szCs w:val="22"/>
        </w:rPr>
        <w:t>There was overall consensus that the strategy was very important and that it should be separately signed by the stakeholders at a side event at the Conference to articulate responsibility for its implementation.</w:t>
      </w:r>
    </w:p>
    <w:p w:rsidR="00DA1F3C" w:rsidRDefault="00DA1F3C" w:rsidP="00DA1F3C">
      <w:pPr>
        <w:rPr>
          <w:rFonts w:ascii="Arial" w:hAnsi="Arial" w:cs="Arial"/>
          <w:bCs/>
          <w:sz w:val="22"/>
          <w:szCs w:val="22"/>
        </w:rPr>
      </w:pPr>
    </w:p>
    <w:p w:rsidR="00DA1F3C" w:rsidRDefault="00DA1F3C" w:rsidP="00DA1F3C">
      <w:pPr>
        <w:rPr>
          <w:rFonts w:ascii="Arial" w:hAnsi="Arial" w:cs="Arial"/>
          <w:bCs/>
          <w:sz w:val="22"/>
          <w:szCs w:val="22"/>
        </w:rPr>
      </w:pPr>
      <w:r>
        <w:rPr>
          <w:rFonts w:ascii="Arial" w:hAnsi="Arial" w:cs="Arial"/>
          <w:bCs/>
          <w:sz w:val="22"/>
          <w:szCs w:val="22"/>
        </w:rPr>
        <w:t xml:space="preserve">It was </w:t>
      </w:r>
      <w:r w:rsidRPr="00854F89">
        <w:rPr>
          <w:rFonts w:ascii="Arial" w:hAnsi="Arial" w:cs="Arial"/>
          <w:b/>
          <w:bCs/>
          <w:sz w:val="22"/>
          <w:szCs w:val="22"/>
        </w:rPr>
        <w:t>agreed</w:t>
      </w:r>
      <w:r>
        <w:rPr>
          <w:rFonts w:ascii="Arial" w:hAnsi="Arial" w:cs="Arial"/>
          <w:bCs/>
          <w:sz w:val="22"/>
          <w:szCs w:val="22"/>
        </w:rPr>
        <w:t xml:space="preserve"> to take note of the report of the Task Group and to instruct it with preparing a document to be signed at the conference by the stakeholders having developed the draft strategy and being willing to support its implementation.</w:t>
      </w:r>
    </w:p>
    <w:p w:rsidR="00DA1F3C" w:rsidRPr="00854F89" w:rsidRDefault="00DA1F3C" w:rsidP="00DA1F3C">
      <w:pPr>
        <w:rPr>
          <w:rFonts w:ascii="Arial" w:hAnsi="Arial" w:cs="Arial"/>
          <w:bCs/>
          <w:sz w:val="22"/>
          <w:szCs w:val="22"/>
        </w:rPr>
      </w:pPr>
    </w:p>
    <w:p w:rsidR="00DA1F3C" w:rsidRPr="00B9381B" w:rsidRDefault="00DA1F3C" w:rsidP="00DA1F3C">
      <w:pPr>
        <w:rPr>
          <w:rFonts w:ascii="Arial" w:hAnsi="Arial" w:cs="Arial"/>
          <w:sz w:val="22"/>
          <w:szCs w:val="22"/>
        </w:rPr>
      </w:pPr>
    </w:p>
    <w:p w:rsidR="00DA1F3C" w:rsidRPr="00B9381B" w:rsidRDefault="00DA1F3C" w:rsidP="00DA1F3C">
      <w:pPr>
        <w:rPr>
          <w:rFonts w:ascii="Arial" w:hAnsi="Arial" w:cs="Arial"/>
          <w:b/>
          <w:sz w:val="22"/>
          <w:szCs w:val="22"/>
          <w:u w:val="single"/>
        </w:rPr>
      </w:pPr>
      <w:r w:rsidRPr="00B9381B">
        <w:rPr>
          <w:rFonts w:ascii="Arial" w:hAnsi="Arial" w:cs="Arial"/>
          <w:b/>
          <w:sz w:val="22"/>
          <w:szCs w:val="22"/>
          <w:u w:val="single"/>
        </w:rPr>
        <w:t>AGENDA ITEM 7</w:t>
      </w:r>
      <w:r w:rsidRPr="00B9381B">
        <w:rPr>
          <w:rFonts w:ascii="Arial" w:hAnsi="Arial" w:cs="Arial"/>
          <w:b/>
          <w:sz w:val="22"/>
          <w:szCs w:val="22"/>
        </w:rPr>
        <w:t>: WADDEN SEA CONFERENCE</w:t>
      </w:r>
    </w:p>
    <w:p w:rsidR="00DA1F3C" w:rsidRDefault="00DA1F3C" w:rsidP="00DA1F3C">
      <w:pPr>
        <w:rPr>
          <w:rFonts w:ascii="Arial" w:hAnsi="Arial" w:cs="Arial"/>
          <w:sz w:val="20"/>
          <w:szCs w:val="20"/>
        </w:rPr>
      </w:pPr>
      <w:r w:rsidRPr="00B9381B">
        <w:rPr>
          <w:rFonts w:ascii="Arial" w:hAnsi="Arial" w:cs="Arial"/>
          <w:sz w:val="20"/>
          <w:szCs w:val="20"/>
          <w:u w:val="single"/>
        </w:rPr>
        <w:t>Document</w:t>
      </w:r>
      <w:r>
        <w:rPr>
          <w:rFonts w:ascii="Arial" w:hAnsi="Arial" w:cs="Arial"/>
          <w:sz w:val="20"/>
          <w:szCs w:val="20"/>
          <w:u w:val="single"/>
        </w:rPr>
        <w:t>s</w:t>
      </w:r>
      <w:r>
        <w:rPr>
          <w:rFonts w:ascii="Arial" w:hAnsi="Arial" w:cs="Arial"/>
          <w:sz w:val="20"/>
          <w:szCs w:val="20"/>
        </w:rPr>
        <w:t xml:space="preserve">: </w:t>
      </w:r>
      <w:r w:rsidRPr="007B0214">
        <w:rPr>
          <w:rFonts w:ascii="Arial" w:hAnsi="Arial" w:cs="Arial"/>
          <w:sz w:val="20"/>
          <w:szCs w:val="20"/>
        </w:rPr>
        <w:t xml:space="preserve">WSB </w:t>
      </w:r>
      <w:r>
        <w:rPr>
          <w:rFonts w:ascii="Arial" w:hAnsi="Arial" w:cs="Arial"/>
          <w:sz w:val="20"/>
          <w:szCs w:val="20"/>
        </w:rPr>
        <w:t>8/7.1/1 Programme Tønder Conference;</w:t>
      </w:r>
      <w:r w:rsidRPr="00B9381B">
        <w:rPr>
          <w:rFonts w:ascii="Arial" w:hAnsi="Arial" w:cs="Arial"/>
          <w:sz w:val="20"/>
          <w:szCs w:val="20"/>
        </w:rPr>
        <w:t xml:space="preserve"> </w:t>
      </w:r>
      <w:r w:rsidRPr="007B0214">
        <w:rPr>
          <w:rFonts w:ascii="Arial" w:hAnsi="Arial" w:cs="Arial"/>
          <w:sz w:val="20"/>
          <w:szCs w:val="20"/>
        </w:rPr>
        <w:t xml:space="preserve">WSB </w:t>
      </w:r>
      <w:r>
        <w:rPr>
          <w:rFonts w:ascii="Arial" w:hAnsi="Arial" w:cs="Arial"/>
          <w:sz w:val="20"/>
          <w:szCs w:val="20"/>
        </w:rPr>
        <w:t xml:space="preserve">8/7.2/1 Draft Agenda; </w:t>
      </w:r>
      <w:r w:rsidRPr="00B9381B">
        <w:rPr>
          <w:rFonts w:ascii="Arial" w:hAnsi="Arial" w:cs="Arial"/>
          <w:sz w:val="20"/>
          <w:szCs w:val="20"/>
        </w:rPr>
        <w:t xml:space="preserve">WSB </w:t>
      </w:r>
      <w:r>
        <w:rPr>
          <w:rFonts w:ascii="Arial" w:hAnsi="Arial" w:cs="Arial"/>
          <w:sz w:val="20"/>
          <w:szCs w:val="20"/>
        </w:rPr>
        <w:t xml:space="preserve">8/7.3/1 Policy Assessment Report; </w:t>
      </w:r>
      <w:r w:rsidRPr="00B9381B">
        <w:rPr>
          <w:rFonts w:ascii="Arial" w:hAnsi="Arial" w:cs="Arial"/>
          <w:sz w:val="20"/>
          <w:szCs w:val="20"/>
        </w:rPr>
        <w:t xml:space="preserve">WSB </w:t>
      </w:r>
      <w:r>
        <w:rPr>
          <w:rFonts w:ascii="Arial" w:hAnsi="Arial" w:cs="Arial"/>
          <w:sz w:val="20"/>
          <w:szCs w:val="20"/>
        </w:rPr>
        <w:t xml:space="preserve">8/7.4/1 Ministerial Council Declaration; </w:t>
      </w:r>
      <w:r w:rsidRPr="00B9381B">
        <w:rPr>
          <w:rFonts w:ascii="Arial" w:hAnsi="Arial" w:cs="Arial"/>
          <w:sz w:val="20"/>
          <w:szCs w:val="20"/>
        </w:rPr>
        <w:t xml:space="preserve">WSB </w:t>
      </w:r>
      <w:r>
        <w:rPr>
          <w:rFonts w:ascii="Arial" w:hAnsi="Arial" w:cs="Arial"/>
          <w:sz w:val="20"/>
          <w:szCs w:val="20"/>
        </w:rPr>
        <w:t>8/7.4/2 Ministerial Council Declaration, WSF proposals</w:t>
      </w:r>
    </w:p>
    <w:p w:rsidR="00DA1F3C" w:rsidRPr="00B9381B" w:rsidRDefault="00DA1F3C" w:rsidP="00DA1F3C">
      <w:pPr>
        <w:rPr>
          <w:rFonts w:ascii="Arial" w:hAnsi="Arial" w:cs="Arial"/>
          <w:sz w:val="20"/>
          <w:szCs w:val="20"/>
        </w:rPr>
      </w:pPr>
    </w:p>
    <w:p w:rsidR="00DA1F3C" w:rsidRDefault="00DA1F3C" w:rsidP="00DA1F3C">
      <w:pPr>
        <w:ind w:left="360" w:hanging="360"/>
        <w:rPr>
          <w:rFonts w:ascii="Arial" w:hAnsi="Arial" w:cs="Arial"/>
          <w:b/>
          <w:sz w:val="22"/>
          <w:szCs w:val="22"/>
        </w:rPr>
      </w:pPr>
      <w:r w:rsidRPr="00BD3975">
        <w:rPr>
          <w:rFonts w:ascii="Arial" w:hAnsi="Arial" w:cs="Arial"/>
          <w:b/>
          <w:sz w:val="22"/>
          <w:szCs w:val="22"/>
        </w:rPr>
        <w:t xml:space="preserve">7.1 </w:t>
      </w:r>
      <w:r>
        <w:rPr>
          <w:rFonts w:ascii="Arial" w:hAnsi="Arial" w:cs="Arial"/>
          <w:b/>
          <w:sz w:val="22"/>
          <w:szCs w:val="22"/>
        </w:rPr>
        <w:t>Programme Wadden Sea Conference</w:t>
      </w:r>
    </w:p>
    <w:p w:rsidR="00DA1F3C" w:rsidRDefault="00DA1F3C" w:rsidP="00DA1F3C">
      <w:pPr>
        <w:rPr>
          <w:rFonts w:ascii="Arial" w:hAnsi="Arial" w:cs="Arial"/>
          <w:sz w:val="22"/>
          <w:szCs w:val="22"/>
        </w:rPr>
      </w:pPr>
      <w:r>
        <w:rPr>
          <w:rFonts w:ascii="Arial" w:hAnsi="Arial" w:cs="Arial"/>
          <w:sz w:val="22"/>
          <w:szCs w:val="22"/>
        </w:rPr>
        <w:t xml:space="preserve">In discussing and commenting on the draft programme it was </w:t>
      </w:r>
      <w:r w:rsidRPr="0019171C">
        <w:rPr>
          <w:rFonts w:ascii="Arial" w:hAnsi="Arial" w:cs="Arial"/>
          <w:b/>
          <w:sz w:val="22"/>
          <w:szCs w:val="22"/>
        </w:rPr>
        <w:t>agreed</w:t>
      </w:r>
      <w:r>
        <w:rPr>
          <w:rFonts w:ascii="Arial" w:hAnsi="Arial" w:cs="Arial"/>
          <w:sz w:val="22"/>
          <w:szCs w:val="22"/>
        </w:rPr>
        <w:t xml:space="preserve"> that if ministers should take part in panel discussion they should be given a clear role which should be reflected in the programme. Also the title of the panel discussion was discussed; it should be focused on the core of the cooperation. The Danish organizer should </w:t>
      </w:r>
      <w:r w:rsidRPr="00FD7BE4">
        <w:rPr>
          <w:rFonts w:ascii="Arial" w:hAnsi="Arial" w:cs="Arial"/>
          <w:b/>
          <w:sz w:val="22"/>
          <w:szCs w:val="22"/>
        </w:rPr>
        <w:t>consult</w:t>
      </w:r>
      <w:r>
        <w:rPr>
          <w:rFonts w:ascii="Arial" w:hAnsi="Arial" w:cs="Arial"/>
          <w:sz w:val="22"/>
          <w:szCs w:val="22"/>
        </w:rPr>
        <w:t xml:space="preserve"> with the other delegations on the further detailing of the programme.</w:t>
      </w:r>
    </w:p>
    <w:p w:rsidR="00DA1F3C" w:rsidRDefault="00DA1F3C" w:rsidP="00DA1F3C">
      <w:pPr>
        <w:rPr>
          <w:rFonts w:ascii="Arial" w:hAnsi="Arial" w:cs="Arial"/>
          <w:sz w:val="22"/>
          <w:szCs w:val="22"/>
        </w:rPr>
      </w:pPr>
    </w:p>
    <w:p w:rsidR="00DA1F3C" w:rsidRDefault="00DA1F3C" w:rsidP="00DA1F3C">
      <w:pPr>
        <w:ind w:left="360" w:hanging="360"/>
        <w:rPr>
          <w:rFonts w:ascii="Arial" w:hAnsi="Arial" w:cs="Arial"/>
          <w:b/>
          <w:sz w:val="22"/>
          <w:szCs w:val="22"/>
        </w:rPr>
      </w:pPr>
      <w:r>
        <w:rPr>
          <w:rFonts w:ascii="Arial" w:hAnsi="Arial" w:cs="Arial"/>
          <w:b/>
          <w:sz w:val="22"/>
          <w:szCs w:val="22"/>
        </w:rPr>
        <w:t>7.2 Agenda Ministerial Council Meeting</w:t>
      </w:r>
    </w:p>
    <w:p w:rsidR="00DA1F3C" w:rsidRDefault="00DA1F3C" w:rsidP="00DA1F3C">
      <w:pPr>
        <w:rPr>
          <w:rFonts w:ascii="Arial" w:hAnsi="Arial" w:cs="Arial"/>
          <w:sz w:val="22"/>
          <w:szCs w:val="22"/>
        </w:rPr>
      </w:pPr>
      <w:r>
        <w:rPr>
          <w:rFonts w:ascii="Arial" w:hAnsi="Arial" w:cs="Arial"/>
          <w:sz w:val="22"/>
          <w:szCs w:val="22"/>
        </w:rPr>
        <w:t xml:space="preserve">The proposed draft agenda was </w:t>
      </w:r>
      <w:r w:rsidRPr="0019171C">
        <w:rPr>
          <w:rFonts w:ascii="Arial" w:hAnsi="Arial" w:cs="Arial"/>
          <w:b/>
          <w:sz w:val="22"/>
          <w:szCs w:val="22"/>
        </w:rPr>
        <w:t>approved</w:t>
      </w:r>
      <w:r>
        <w:rPr>
          <w:rFonts w:ascii="Arial" w:hAnsi="Arial" w:cs="Arial"/>
          <w:sz w:val="22"/>
          <w:szCs w:val="22"/>
        </w:rPr>
        <w:t xml:space="preserve"> with the comment that the Policy Assessment Report should be presented internally e.g. by the secretary.</w:t>
      </w:r>
    </w:p>
    <w:p w:rsidR="00DA1F3C" w:rsidRDefault="00DA1F3C" w:rsidP="00DA1F3C">
      <w:pPr>
        <w:rPr>
          <w:rFonts w:ascii="Arial" w:hAnsi="Arial" w:cs="Arial"/>
          <w:sz w:val="22"/>
          <w:szCs w:val="22"/>
        </w:rPr>
      </w:pPr>
    </w:p>
    <w:p w:rsidR="00DA1F3C" w:rsidRPr="00BD3975" w:rsidRDefault="00DA1F3C" w:rsidP="00DA1F3C">
      <w:pPr>
        <w:ind w:left="360" w:hanging="360"/>
        <w:rPr>
          <w:rFonts w:ascii="Arial" w:hAnsi="Arial" w:cs="Arial"/>
          <w:b/>
          <w:sz w:val="22"/>
          <w:szCs w:val="22"/>
        </w:rPr>
      </w:pPr>
      <w:r>
        <w:rPr>
          <w:rFonts w:ascii="Arial" w:hAnsi="Arial" w:cs="Arial"/>
          <w:b/>
          <w:sz w:val="22"/>
          <w:szCs w:val="22"/>
        </w:rPr>
        <w:t>7.3 Policy Assessment Report</w:t>
      </w:r>
    </w:p>
    <w:p w:rsidR="00DA1F3C" w:rsidRDefault="00DA1F3C" w:rsidP="00DA1F3C">
      <w:pPr>
        <w:rPr>
          <w:rFonts w:ascii="Arial" w:hAnsi="Arial" w:cs="Arial"/>
          <w:sz w:val="22"/>
          <w:szCs w:val="22"/>
        </w:rPr>
      </w:pPr>
      <w:r>
        <w:rPr>
          <w:rFonts w:ascii="Arial" w:hAnsi="Arial" w:cs="Arial"/>
          <w:sz w:val="22"/>
          <w:szCs w:val="22"/>
        </w:rPr>
        <w:t xml:space="preserve">In discussing the draft Policy Assessment Report it was </w:t>
      </w:r>
      <w:r w:rsidRPr="00C77D37">
        <w:rPr>
          <w:rFonts w:ascii="Arial" w:hAnsi="Arial" w:cs="Arial"/>
          <w:b/>
          <w:sz w:val="22"/>
          <w:szCs w:val="22"/>
        </w:rPr>
        <w:t>agreed</w:t>
      </w:r>
      <w:r>
        <w:rPr>
          <w:rFonts w:ascii="Arial" w:hAnsi="Arial" w:cs="Arial"/>
          <w:sz w:val="22"/>
          <w:szCs w:val="22"/>
        </w:rPr>
        <w:t xml:space="preserve"> that it should be considered as a technical background document that does not need the adoption of the ministers.</w:t>
      </w:r>
    </w:p>
    <w:p w:rsidR="00DA1F3C" w:rsidRDefault="00DA1F3C" w:rsidP="00DA1F3C">
      <w:pPr>
        <w:rPr>
          <w:rFonts w:ascii="Arial" w:hAnsi="Arial" w:cs="Arial"/>
          <w:sz w:val="22"/>
          <w:szCs w:val="22"/>
        </w:rPr>
      </w:pPr>
    </w:p>
    <w:p w:rsidR="00DA1F3C" w:rsidRPr="004C6366" w:rsidRDefault="00DA1F3C" w:rsidP="00DA1F3C">
      <w:pPr>
        <w:rPr>
          <w:rFonts w:ascii="Arial" w:hAnsi="Arial" w:cs="Arial"/>
          <w:sz w:val="22"/>
          <w:szCs w:val="22"/>
        </w:rPr>
      </w:pPr>
      <w:r>
        <w:rPr>
          <w:rFonts w:ascii="Arial" w:hAnsi="Arial" w:cs="Arial"/>
          <w:sz w:val="22"/>
          <w:szCs w:val="22"/>
        </w:rPr>
        <w:t xml:space="preserve">Further it was </w:t>
      </w:r>
      <w:r w:rsidRPr="00C77D37">
        <w:rPr>
          <w:rFonts w:ascii="Arial" w:hAnsi="Arial" w:cs="Arial"/>
          <w:b/>
          <w:sz w:val="22"/>
          <w:szCs w:val="22"/>
        </w:rPr>
        <w:t>agreed</w:t>
      </w:r>
      <w:r>
        <w:rPr>
          <w:rFonts w:ascii="Arial" w:hAnsi="Arial" w:cs="Arial"/>
          <w:sz w:val="22"/>
          <w:szCs w:val="22"/>
        </w:rPr>
        <w:t xml:space="preserve"> to note the current draft and to make it subject to consultations in conjunction with the draft Ministerial Council Declaration. The ad-hoc group was </w:t>
      </w:r>
      <w:r w:rsidRPr="000B71E6">
        <w:rPr>
          <w:rFonts w:ascii="Arial" w:hAnsi="Arial" w:cs="Arial"/>
          <w:b/>
          <w:sz w:val="22"/>
          <w:szCs w:val="22"/>
        </w:rPr>
        <w:t>instructed</w:t>
      </w:r>
      <w:r>
        <w:rPr>
          <w:rFonts w:ascii="Arial" w:hAnsi="Arial" w:cs="Arial"/>
          <w:sz w:val="22"/>
          <w:szCs w:val="22"/>
        </w:rPr>
        <w:t xml:space="preserve"> to review the comments and to prepare and update draft for WSB 9 and TMAG to work on a separate assessment report, containing 10-15 ecosystem themes to be highlighted and to be published in a separate brochure on the occasion of the conference.</w:t>
      </w:r>
    </w:p>
    <w:p w:rsidR="00DA1F3C" w:rsidRDefault="00DA1F3C" w:rsidP="00DA1F3C">
      <w:pPr>
        <w:rPr>
          <w:rFonts w:ascii="Arial" w:hAnsi="Arial" w:cs="Arial"/>
          <w:sz w:val="22"/>
          <w:szCs w:val="22"/>
        </w:rPr>
      </w:pPr>
    </w:p>
    <w:p w:rsidR="00DA1F3C" w:rsidRPr="000B71E6" w:rsidRDefault="00DA1F3C" w:rsidP="00DA1F3C">
      <w:pPr>
        <w:rPr>
          <w:rFonts w:ascii="Arial" w:hAnsi="Arial" w:cs="Arial"/>
          <w:b/>
          <w:sz w:val="22"/>
          <w:szCs w:val="22"/>
        </w:rPr>
      </w:pPr>
      <w:r w:rsidRPr="000B71E6">
        <w:rPr>
          <w:rFonts w:ascii="Arial" w:hAnsi="Arial" w:cs="Arial"/>
          <w:b/>
          <w:sz w:val="22"/>
          <w:szCs w:val="22"/>
        </w:rPr>
        <w:t>7.4 Ministerial Council Declaration</w:t>
      </w:r>
    </w:p>
    <w:p w:rsidR="00DA1F3C" w:rsidRDefault="00DA1F3C" w:rsidP="00DA1F3C">
      <w:pPr>
        <w:rPr>
          <w:rFonts w:ascii="Arial" w:hAnsi="Arial" w:cs="Arial"/>
          <w:sz w:val="22"/>
          <w:szCs w:val="22"/>
        </w:rPr>
      </w:pPr>
      <w:r>
        <w:rPr>
          <w:rFonts w:ascii="Arial" w:hAnsi="Arial" w:cs="Arial"/>
          <w:sz w:val="22"/>
          <w:szCs w:val="22"/>
        </w:rPr>
        <w:t>In addition to the parts of the draft MCD, discussed under agenda items 5 and 6, the meeting discussed the still outstanding parts of the draft MCD (document WSB/8/7.4/1), including text proposals from the WSF (document WSB/8/7.4/2).</w:t>
      </w:r>
    </w:p>
    <w:p w:rsidR="00DA1F3C"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 xml:space="preserve">WSB </w:t>
      </w:r>
      <w:r w:rsidRPr="00155B29">
        <w:rPr>
          <w:rFonts w:ascii="Arial" w:hAnsi="Arial" w:cs="Arial"/>
          <w:b/>
          <w:sz w:val="22"/>
          <w:szCs w:val="22"/>
        </w:rPr>
        <w:t>agreed</w:t>
      </w:r>
      <w:r>
        <w:rPr>
          <w:rFonts w:ascii="Arial" w:hAnsi="Arial" w:cs="Arial"/>
          <w:sz w:val="22"/>
          <w:szCs w:val="22"/>
        </w:rPr>
        <w:t xml:space="preserve"> upon a consolidated draft MCD, including annexes, to be subject to national consultation procedures after the summer holidays, including translations if necessary. The new draft MCD (mark-up version) is in </w:t>
      </w:r>
      <w:r w:rsidRPr="00155B29">
        <w:rPr>
          <w:rFonts w:ascii="Arial" w:hAnsi="Arial" w:cs="Arial"/>
          <w:b/>
          <w:sz w:val="22"/>
          <w:szCs w:val="22"/>
        </w:rPr>
        <w:t>Annex 3</w:t>
      </w:r>
      <w:r>
        <w:rPr>
          <w:rFonts w:ascii="Arial" w:hAnsi="Arial" w:cs="Arial"/>
          <w:sz w:val="22"/>
          <w:szCs w:val="22"/>
        </w:rPr>
        <w:t xml:space="preserve">. </w:t>
      </w:r>
    </w:p>
    <w:p w:rsidR="00DA1F3C"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 xml:space="preserve">With regard to the future of the trilateral cooperation, amongst others in relation to the World Heritage foundation (draft MCD §§ 5-6), it was </w:t>
      </w:r>
      <w:r w:rsidRPr="006C631C">
        <w:rPr>
          <w:rFonts w:ascii="Arial" w:hAnsi="Arial" w:cs="Arial"/>
          <w:b/>
          <w:sz w:val="22"/>
          <w:szCs w:val="22"/>
        </w:rPr>
        <w:t>agreed</w:t>
      </w:r>
      <w:r>
        <w:rPr>
          <w:rFonts w:ascii="Arial" w:hAnsi="Arial" w:cs="Arial"/>
          <w:sz w:val="22"/>
          <w:szCs w:val="22"/>
        </w:rPr>
        <w:t xml:space="preserve"> that the Danish delegation would draft a text proposal for submission to WSB-9.</w:t>
      </w:r>
    </w:p>
    <w:p w:rsidR="00DA1F3C"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 xml:space="preserve">The meeting </w:t>
      </w:r>
      <w:r w:rsidRPr="006C631C">
        <w:rPr>
          <w:rFonts w:ascii="Arial" w:hAnsi="Arial" w:cs="Arial"/>
          <w:b/>
          <w:sz w:val="22"/>
          <w:szCs w:val="22"/>
        </w:rPr>
        <w:t>acknowledged</w:t>
      </w:r>
      <w:r>
        <w:rPr>
          <w:rFonts w:ascii="Arial" w:hAnsi="Arial" w:cs="Arial"/>
          <w:sz w:val="22"/>
          <w:szCs w:val="22"/>
        </w:rPr>
        <w:t xml:space="preserve"> that several annexes are still under development. It was </w:t>
      </w:r>
      <w:r w:rsidRPr="00B30F81">
        <w:rPr>
          <w:rFonts w:ascii="Arial" w:hAnsi="Arial" w:cs="Arial"/>
          <w:b/>
          <w:sz w:val="22"/>
          <w:szCs w:val="22"/>
        </w:rPr>
        <w:t>agreed</w:t>
      </w:r>
      <w:r>
        <w:rPr>
          <w:rFonts w:ascii="Arial" w:hAnsi="Arial" w:cs="Arial"/>
          <w:sz w:val="22"/>
          <w:szCs w:val="22"/>
        </w:rPr>
        <w:t xml:space="preserve"> that the ad-hoc editorial group will prepare a new draft MCD, including annexes, for submission to WSB-9, taking account of the results of the national consultations, and input by the relevant Task Groups. Ms </w:t>
      </w:r>
      <w:r w:rsidRPr="00826975">
        <w:rPr>
          <w:rFonts w:ascii="Arial" w:hAnsi="Arial" w:cs="Arial"/>
          <w:sz w:val="22"/>
          <w:szCs w:val="22"/>
          <w:u w:val="single"/>
        </w:rPr>
        <w:t>Nickel</w:t>
      </w:r>
      <w:r>
        <w:rPr>
          <w:rFonts w:ascii="Arial" w:hAnsi="Arial" w:cs="Arial"/>
          <w:sz w:val="22"/>
          <w:szCs w:val="22"/>
        </w:rPr>
        <w:t xml:space="preserve"> reminded that the consultation within Germany will not be finalized before November.</w:t>
      </w:r>
    </w:p>
    <w:p w:rsidR="00DA1F3C" w:rsidRPr="00B9381B" w:rsidRDefault="00DA1F3C" w:rsidP="00DA1F3C">
      <w:pPr>
        <w:rPr>
          <w:rFonts w:ascii="Arial" w:hAnsi="Arial" w:cs="Arial"/>
          <w:sz w:val="22"/>
          <w:szCs w:val="22"/>
        </w:rPr>
      </w:pPr>
    </w:p>
    <w:p w:rsidR="00DA1F3C" w:rsidRPr="00B9381B" w:rsidRDefault="00DA1F3C" w:rsidP="00DA1F3C">
      <w:pPr>
        <w:rPr>
          <w:rFonts w:ascii="Arial" w:hAnsi="Arial" w:cs="Arial"/>
          <w:sz w:val="22"/>
          <w:szCs w:val="22"/>
        </w:rPr>
      </w:pPr>
    </w:p>
    <w:p w:rsidR="00DA1F3C" w:rsidRPr="00B9381B" w:rsidRDefault="00DA1F3C" w:rsidP="00DA1F3C">
      <w:pPr>
        <w:keepNext/>
        <w:rPr>
          <w:rFonts w:ascii="Arial" w:hAnsi="Arial" w:cs="Arial"/>
          <w:sz w:val="22"/>
          <w:szCs w:val="22"/>
        </w:rPr>
      </w:pPr>
      <w:r w:rsidRPr="00B9381B">
        <w:rPr>
          <w:rFonts w:ascii="Arial" w:hAnsi="Arial" w:cs="Arial"/>
          <w:b/>
          <w:sz w:val="22"/>
          <w:szCs w:val="22"/>
          <w:u w:val="single"/>
        </w:rPr>
        <w:t>AGENDA ITEM 8</w:t>
      </w:r>
      <w:r w:rsidRPr="00B9381B">
        <w:rPr>
          <w:rFonts w:ascii="Arial" w:hAnsi="Arial" w:cs="Arial"/>
          <w:b/>
          <w:sz w:val="22"/>
          <w:szCs w:val="22"/>
        </w:rPr>
        <w:t xml:space="preserve">: WADDEN SEA </w:t>
      </w:r>
      <w:r>
        <w:rPr>
          <w:rFonts w:ascii="Arial" w:hAnsi="Arial" w:cs="Arial"/>
          <w:b/>
          <w:sz w:val="22"/>
          <w:szCs w:val="22"/>
        </w:rPr>
        <w:t>FORUM</w:t>
      </w:r>
    </w:p>
    <w:p w:rsidR="00DA1F3C" w:rsidRPr="00B9381B" w:rsidRDefault="00DA1F3C" w:rsidP="00DA1F3C">
      <w:pPr>
        <w:keepNext/>
        <w:rPr>
          <w:rFonts w:ascii="Arial" w:hAnsi="Arial" w:cs="Arial"/>
          <w:sz w:val="22"/>
          <w:szCs w:val="22"/>
        </w:rPr>
      </w:pPr>
      <w:r w:rsidRPr="00B9381B">
        <w:rPr>
          <w:rFonts w:ascii="Arial" w:hAnsi="Arial" w:cs="Arial"/>
          <w:sz w:val="20"/>
          <w:szCs w:val="20"/>
          <w:u w:val="single"/>
        </w:rPr>
        <w:t>Document</w:t>
      </w:r>
      <w:r w:rsidRPr="00B9381B">
        <w:rPr>
          <w:rFonts w:ascii="Arial" w:hAnsi="Arial" w:cs="Arial"/>
          <w:sz w:val="20"/>
          <w:szCs w:val="20"/>
        </w:rPr>
        <w:t xml:space="preserve">: </w:t>
      </w:r>
      <w:r>
        <w:rPr>
          <w:rFonts w:ascii="Arial" w:hAnsi="Arial" w:cs="Arial"/>
          <w:sz w:val="20"/>
          <w:szCs w:val="20"/>
        </w:rPr>
        <w:t>WSB 8/8/1 ICZM Strategy</w:t>
      </w:r>
    </w:p>
    <w:p w:rsidR="00DA1F3C" w:rsidRPr="00B9381B"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 xml:space="preserve">Mr </w:t>
      </w:r>
      <w:r w:rsidRPr="00AF1833">
        <w:rPr>
          <w:rFonts w:ascii="Arial" w:hAnsi="Arial" w:cs="Arial"/>
          <w:sz w:val="22"/>
          <w:szCs w:val="22"/>
          <w:u w:val="single"/>
        </w:rPr>
        <w:t>Vollmer</w:t>
      </w:r>
      <w:r>
        <w:rPr>
          <w:rFonts w:ascii="Arial" w:hAnsi="Arial" w:cs="Arial"/>
          <w:sz w:val="22"/>
          <w:szCs w:val="22"/>
        </w:rPr>
        <w:t xml:space="preserve"> introduced document WSB 8/8/1 on the WSF ICZM Strategy for the Wadden Sea Region. He further gave a presentation about the progress on ICZM instruments like the Planning Portal, goose management, shipping safety and energy issues. With regard to shipping safety, a set of recommendations to increase the safety standards</w:t>
      </w:r>
      <w:r w:rsidRPr="00317EFB">
        <w:rPr>
          <w:rFonts w:ascii="Arial" w:hAnsi="Arial" w:cs="Arial"/>
          <w:sz w:val="22"/>
          <w:szCs w:val="22"/>
        </w:rPr>
        <w:t xml:space="preserve"> </w:t>
      </w:r>
      <w:r>
        <w:rPr>
          <w:rFonts w:ascii="Arial" w:hAnsi="Arial" w:cs="Arial"/>
          <w:sz w:val="22"/>
          <w:szCs w:val="22"/>
        </w:rPr>
        <w:t>were presented. The results of the energy symposium would contribute to work towards a CO</w:t>
      </w:r>
      <w:r w:rsidRPr="00DF5CE5">
        <w:rPr>
          <w:rFonts w:ascii="Arial" w:hAnsi="Arial" w:cs="Arial"/>
          <w:sz w:val="22"/>
          <w:szCs w:val="22"/>
          <w:vertAlign w:val="subscript"/>
        </w:rPr>
        <w:t>2</w:t>
      </w:r>
      <w:r>
        <w:rPr>
          <w:rFonts w:ascii="Arial" w:hAnsi="Arial" w:cs="Arial"/>
          <w:sz w:val="22"/>
          <w:szCs w:val="22"/>
        </w:rPr>
        <w:t xml:space="preserve"> neutral </w:t>
      </w:r>
      <w:r>
        <w:rPr>
          <w:rFonts w:ascii="Arial" w:hAnsi="Arial" w:cs="Arial"/>
          <w:sz w:val="22"/>
          <w:szCs w:val="22"/>
        </w:rPr>
        <w:lastRenderedPageBreak/>
        <w:t xml:space="preserve">Wadden Sea Region. In this respect, a close cooperation of WSF and TWSC would be desirable to define objectives and working steps.  The meeting </w:t>
      </w:r>
      <w:r w:rsidRPr="00AF1833">
        <w:rPr>
          <w:rFonts w:ascii="Arial" w:hAnsi="Arial" w:cs="Arial"/>
          <w:b/>
          <w:sz w:val="22"/>
          <w:szCs w:val="22"/>
        </w:rPr>
        <w:t>took note</w:t>
      </w:r>
      <w:r>
        <w:rPr>
          <w:rFonts w:ascii="Arial" w:hAnsi="Arial" w:cs="Arial"/>
          <w:sz w:val="22"/>
          <w:szCs w:val="22"/>
        </w:rPr>
        <w:t xml:space="preserve"> of the presentation and the document and </w:t>
      </w:r>
      <w:r w:rsidRPr="00AF1833">
        <w:rPr>
          <w:rFonts w:ascii="Arial" w:hAnsi="Arial" w:cs="Arial"/>
          <w:b/>
          <w:sz w:val="22"/>
          <w:szCs w:val="22"/>
        </w:rPr>
        <w:t>agreed</w:t>
      </w:r>
      <w:r>
        <w:rPr>
          <w:rFonts w:ascii="Arial" w:hAnsi="Arial" w:cs="Arial"/>
          <w:sz w:val="22"/>
          <w:szCs w:val="22"/>
        </w:rPr>
        <w:t xml:space="preserve"> to await the outstanding background documents.</w:t>
      </w:r>
    </w:p>
    <w:p w:rsidR="00DA1F3C"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 xml:space="preserve">Mr </w:t>
      </w:r>
      <w:r w:rsidRPr="00AC5F48">
        <w:rPr>
          <w:rFonts w:ascii="Arial" w:hAnsi="Arial" w:cs="Arial"/>
          <w:sz w:val="22"/>
          <w:szCs w:val="22"/>
          <w:u w:val="single"/>
        </w:rPr>
        <w:t>Friis-Hauge</w:t>
      </w:r>
      <w:r>
        <w:rPr>
          <w:rFonts w:ascii="Arial" w:hAnsi="Arial" w:cs="Arial"/>
          <w:sz w:val="22"/>
          <w:szCs w:val="22"/>
        </w:rPr>
        <w:t xml:space="preserve"> informed the WSB about the critical financial situation of the WSF, which would lead to a shutdown of the WSF secretariat if no balanced budget could be reached from 2014 on.</w:t>
      </w:r>
    </w:p>
    <w:p w:rsidR="00DA1F3C" w:rsidRDefault="00DA1F3C" w:rsidP="00DA1F3C">
      <w:pPr>
        <w:rPr>
          <w:rFonts w:ascii="Arial" w:hAnsi="Arial" w:cs="Arial"/>
          <w:sz w:val="22"/>
          <w:szCs w:val="22"/>
        </w:rPr>
      </w:pPr>
      <w:r>
        <w:rPr>
          <w:rFonts w:ascii="Arial" w:hAnsi="Arial" w:cs="Arial"/>
          <w:sz w:val="22"/>
          <w:szCs w:val="22"/>
        </w:rPr>
        <w:t>.</w:t>
      </w:r>
    </w:p>
    <w:p w:rsidR="00DA1F3C"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 xml:space="preserve">The delegations stated not to have room to move for increasing their contributions and referred to necessary support from the local and regional administrative levels but gave also commitment to support the WSF financially on the current level.. </w:t>
      </w:r>
      <w:r w:rsidRPr="00826975">
        <w:rPr>
          <w:rFonts w:ascii="Arial" w:hAnsi="Arial" w:cs="Arial"/>
          <w:sz w:val="22"/>
          <w:szCs w:val="22"/>
        </w:rPr>
        <w:t xml:space="preserve">Ms </w:t>
      </w:r>
      <w:r w:rsidRPr="002234A2">
        <w:rPr>
          <w:rFonts w:ascii="Arial" w:hAnsi="Arial" w:cs="Arial"/>
          <w:sz w:val="22"/>
          <w:szCs w:val="22"/>
          <w:u w:val="single"/>
        </w:rPr>
        <w:t>Nickel</w:t>
      </w:r>
      <w:r w:rsidRPr="00826975">
        <w:rPr>
          <w:rFonts w:ascii="Arial" w:hAnsi="Arial" w:cs="Arial"/>
          <w:sz w:val="22"/>
          <w:szCs w:val="22"/>
        </w:rPr>
        <w:t xml:space="preserve"> reminded that German regulations preclude an institutional funding of the WSF and project funding is the only option available for a continuation of the financial support by the German Federal Environment Ministry.</w:t>
      </w:r>
      <w:r w:rsidDel="00826975">
        <w:rPr>
          <w:rFonts w:ascii="Arial" w:hAnsi="Arial" w:cs="Arial"/>
          <w:sz w:val="22"/>
          <w:szCs w:val="22"/>
        </w:rPr>
        <w:t xml:space="preserve"> </w:t>
      </w:r>
      <w:r>
        <w:rPr>
          <w:rFonts w:ascii="Arial" w:hAnsi="Arial" w:cs="Arial"/>
          <w:sz w:val="22"/>
          <w:szCs w:val="22"/>
        </w:rPr>
        <w:t xml:space="preserve">The meeting also pointed to future cooperation options in the framework of a possible World Heritage Foundation. </w:t>
      </w:r>
    </w:p>
    <w:p w:rsidR="00DA1F3C" w:rsidRDefault="00DA1F3C" w:rsidP="00DA1F3C">
      <w:pPr>
        <w:rPr>
          <w:rFonts w:ascii="Arial" w:hAnsi="Arial" w:cs="Arial"/>
          <w:sz w:val="22"/>
          <w:szCs w:val="22"/>
        </w:rPr>
      </w:pPr>
      <w:r>
        <w:rPr>
          <w:rFonts w:ascii="Arial" w:hAnsi="Arial" w:cs="Arial"/>
          <w:sz w:val="22"/>
          <w:szCs w:val="22"/>
        </w:rPr>
        <w:t xml:space="preserve">The meeting </w:t>
      </w:r>
      <w:r w:rsidRPr="00FC2B90">
        <w:rPr>
          <w:rFonts w:ascii="Arial" w:hAnsi="Arial" w:cs="Arial"/>
          <w:b/>
          <w:sz w:val="22"/>
          <w:szCs w:val="22"/>
        </w:rPr>
        <w:t>noted</w:t>
      </w:r>
      <w:r>
        <w:rPr>
          <w:rFonts w:ascii="Arial" w:hAnsi="Arial" w:cs="Arial"/>
          <w:sz w:val="22"/>
          <w:szCs w:val="22"/>
        </w:rPr>
        <w:t xml:space="preserve"> the information.</w:t>
      </w:r>
    </w:p>
    <w:p w:rsidR="00DA1F3C" w:rsidRDefault="00DA1F3C" w:rsidP="00DA1F3C">
      <w:pPr>
        <w:rPr>
          <w:rFonts w:ascii="Arial" w:hAnsi="Arial" w:cs="Arial"/>
          <w:sz w:val="22"/>
          <w:szCs w:val="22"/>
        </w:rPr>
      </w:pPr>
    </w:p>
    <w:p w:rsidR="00DA1F3C" w:rsidRPr="00B9381B" w:rsidRDefault="00DA1F3C" w:rsidP="00DA1F3C">
      <w:pPr>
        <w:rPr>
          <w:rFonts w:ascii="Arial" w:hAnsi="Arial" w:cs="Arial"/>
          <w:sz w:val="22"/>
          <w:szCs w:val="22"/>
        </w:rPr>
      </w:pPr>
    </w:p>
    <w:p w:rsidR="00DA1F3C" w:rsidRPr="00B9381B" w:rsidRDefault="00DA1F3C" w:rsidP="00DA1F3C">
      <w:pPr>
        <w:ind w:left="360" w:hanging="360"/>
        <w:rPr>
          <w:rFonts w:ascii="Arial" w:hAnsi="Arial" w:cs="Arial"/>
          <w:b/>
          <w:sz w:val="22"/>
          <w:szCs w:val="22"/>
        </w:rPr>
      </w:pPr>
      <w:r w:rsidRPr="00B9381B">
        <w:rPr>
          <w:rFonts w:ascii="Arial" w:hAnsi="Arial" w:cs="Arial"/>
          <w:b/>
          <w:sz w:val="22"/>
          <w:szCs w:val="22"/>
          <w:u w:val="single"/>
        </w:rPr>
        <w:t>AGENDA ITEM 9</w:t>
      </w:r>
      <w:r w:rsidRPr="00B9381B">
        <w:rPr>
          <w:rFonts w:ascii="Arial" w:hAnsi="Arial" w:cs="Arial"/>
          <w:b/>
          <w:sz w:val="22"/>
          <w:szCs w:val="22"/>
        </w:rPr>
        <w:t xml:space="preserve">: </w:t>
      </w:r>
      <w:r>
        <w:rPr>
          <w:rFonts w:ascii="Arial" w:hAnsi="Arial" w:cs="Arial"/>
          <w:b/>
          <w:sz w:val="22"/>
          <w:szCs w:val="22"/>
        </w:rPr>
        <w:t>CWSS BUDGET</w:t>
      </w:r>
      <w:r w:rsidRPr="00B9381B">
        <w:rPr>
          <w:rFonts w:ascii="Arial" w:hAnsi="Arial" w:cs="Arial"/>
          <w:b/>
          <w:sz w:val="22"/>
          <w:szCs w:val="22"/>
        </w:rPr>
        <w:t xml:space="preserve"> </w:t>
      </w:r>
    </w:p>
    <w:p w:rsidR="00DA1F3C" w:rsidRPr="00B9381B" w:rsidRDefault="00DA1F3C" w:rsidP="00DA1F3C">
      <w:pPr>
        <w:ind w:left="360" w:hanging="360"/>
        <w:rPr>
          <w:rFonts w:ascii="Arial" w:hAnsi="Arial" w:cs="Arial"/>
          <w:sz w:val="20"/>
          <w:szCs w:val="20"/>
        </w:rPr>
      </w:pPr>
      <w:r w:rsidRPr="00B9381B">
        <w:rPr>
          <w:rFonts w:ascii="Arial" w:hAnsi="Arial" w:cs="Arial"/>
          <w:sz w:val="20"/>
          <w:szCs w:val="20"/>
          <w:u w:val="single"/>
        </w:rPr>
        <w:t>Document</w:t>
      </w:r>
      <w:r w:rsidRPr="00B9381B">
        <w:rPr>
          <w:rFonts w:ascii="Arial" w:hAnsi="Arial" w:cs="Arial"/>
          <w:sz w:val="20"/>
          <w:szCs w:val="20"/>
        </w:rPr>
        <w:t xml:space="preserve">: </w:t>
      </w:r>
      <w:r>
        <w:rPr>
          <w:rFonts w:ascii="Arial" w:hAnsi="Arial" w:cs="Arial"/>
          <w:sz w:val="20"/>
          <w:szCs w:val="20"/>
        </w:rPr>
        <w:t>WSB 8/9/1 Audit</w:t>
      </w:r>
    </w:p>
    <w:p w:rsidR="00DA1F3C" w:rsidRPr="00B9381B" w:rsidRDefault="00DA1F3C" w:rsidP="00DA1F3C">
      <w:pPr>
        <w:rPr>
          <w:rFonts w:ascii="Arial" w:hAnsi="Arial" w:cs="Arial"/>
          <w:sz w:val="22"/>
          <w:szCs w:val="22"/>
        </w:rPr>
      </w:pPr>
    </w:p>
    <w:p w:rsidR="00DA1F3C" w:rsidRPr="00B9381B" w:rsidRDefault="00DA1F3C" w:rsidP="00DA1F3C">
      <w:pPr>
        <w:rPr>
          <w:rFonts w:ascii="Arial" w:hAnsi="Arial" w:cs="Arial"/>
          <w:bCs/>
          <w:sz w:val="22"/>
          <w:szCs w:val="22"/>
        </w:rPr>
      </w:pPr>
      <w:r>
        <w:rPr>
          <w:rFonts w:ascii="Arial" w:hAnsi="Arial" w:cs="Arial"/>
          <w:bCs/>
          <w:sz w:val="22"/>
          <w:szCs w:val="22"/>
        </w:rPr>
        <w:t xml:space="preserve">The audit statement CWSS financial statements 2011 and 2012 of the auditors was </w:t>
      </w:r>
      <w:r w:rsidRPr="00A936AB">
        <w:rPr>
          <w:rFonts w:ascii="Arial" w:hAnsi="Arial" w:cs="Arial"/>
          <w:b/>
          <w:bCs/>
          <w:sz w:val="22"/>
          <w:szCs w:val="22"/>
        </w:rPr>
        <w:t>adopted</w:t>
      </w:r>
      <w:r>
        <w:rPr>
          <w:rFonts w:ascii="Arial" w:hAnsi="Arial" w:cs="Arial"/>
          <w:bCs/>
          <w:sz w:val="22"/>
          <w:szCs w:val="22"/>
        </w:rPr>
        <w:t>.</w:t>
      </w:r>
    </w:p>
    <w:p w:rsidR="00DA1F3C" w:rsidRPr="00B9381B" w:rsidRDefault="00DA1F3C" w:rsidP="00DA1F3C">
      <w:pPr>
        <w:rPr>
          <w:rFonts w:ascii="Arial" w:hAnsi="Arial" w:cs="Arial"/>
          <w:bCs/>
          <w:sz w:val="22"/>
          <w:szCs w:val="22"/>
        </w:rPr>
      </w:pPr>
    </w:p>
    <w:p w:rsidR="00DA1F3C" w:rsidRPr="00B9381B" w:rsidRDefault="00DA1F3C" w:rsidP="00DA1F3C">
      <w:pPr>
        <w:rPr>
          <w:rFonts w:ascii="Arial" w:hAnsi="Arial" w:cs="Arial"/>
          <w:sz w:val="22"/>
          <w:szCs w:val="22"/>
        </w:rPr>
      </w:pPr>
    </w:p>
    <w:p w:rsidR="00DA1F3C" w:rsidRPr="00B9381B" w:rsidRDefault="00DA1F3C" w:rsidP="00DA1F3C">
      <w:pPr>
        <w:rPr>
          <w:rFonts w:ascii="Arial" w:hAnsi="Arial" w:cs="Arial"/>
          <w:b/>
          <w:bCs/>
          <w:sz w:val="22"/>
          <w:szCs w:val="22"/>
        </w:rPr>
      </w:pPr>
      <w:r w:rsidRPr="00B9381B">
        <w:rPr>
          <w:rFonts w:ascii="Arial" w:hAnsi="Arial" w:cs="Arial"/>
          <w:b/>
          <w:bCs/>
          <w:sz w:val="22"/>
          <w:szCs w:val="22"/>
          <w:u w:val="single"/>
        </w:rPr>
        <w:t>AGENDA ITEM 1</w:t>
      </w:r>
      <w:r>
        <w:rPr>
          <w:rFonts w:ascii="Arial" w:hAnsi="Arial" w:cs="Arial"/>
          <w:b/>
          <w:bCs/>
          <w:sz w:val="22"/>
          <w:szCs w:val="22"/>
          <w:u w:val="single"/>
        </w:rPr>
        <w:t>0</w:t>
      </w:r>
      <w:r w:rsidRPr="00B9381B">
        <w:rPr>
          <w:rFonts w:ascii="Arial" w:hAnsi="Arial" w:cs="Arial"/>
          <w:b/>
          <w:bCs/>
          <w:sz w:val="22"/>
          <w:szCs w:val="22"/>
        </w:rPr>
        <w:t>: NEXT MEETING</w:t>
      </w:r>
    </w:p>
    <w:p w:rsidR="00DA1F3C" w:rsidRPr="00B9381B" w:rsidRDefault="00DA1F3C" w:rsidP="00DA1F3C">
      <w:pPr>
        <w:rPr>
          <w:rFonts w:ascii="Arial" w:hAnsi="Arial" w:cs="Arial"/>
          <w:b/>
          <w:bCs/>
          <w:sz w:val="22"/>
          <w:szCs w:val="22"/>
        </w:rPr>
      </w:pPr>
    </w:p>
    <w:p w:rsidR="00DA1F3C" w:rsidRDefault="00DA1F3C" w:rsidP="00DA1F3C">
      <w:pPr>
        <w:rPr>
          <w:rFonts w:ascii="Arial" w:hAnsi="Arial" w:cs="Arial"/>
          <w:bCs/>
          <w:sz w:val="22"/>
          <w:szCs w:val="22"/>
        </w:rPr>
      </w:pPr>
      <w:r w:rsidRPr="00B9381B">
        <w:rPr>
          <w:rFonts w:ascii="Arial" w:hAnsi="Arial" w:cs="Arial"/>
          <w:bCs/>
          <w:sz w:val="22"/>
          <w:szCs w:val="22"/>
        </w:rPr>
        <w:t xml:space="preserve">WSB </w:t>
      </w:r>
      <w:r>
        <w:rPr>
          <w:rFonts w:ascii="Arial" w:hAnsi="Arial" w:cs="Arial"/>
          <w:bCs/>
          <w:sz w:val="22"/>
          <w:szCs w:val="22"/>
        </w:rPr>
        <w:t>9</w:t>
      </w:r>
      <w:r w:rsidRPr="00B9381B">
        <w:rPr>
          <w:rFonts w:ascii="Arial" w:hAnsi="Arial" w:cs="Arial"/>
          <w:bCs/>
          <w:sz w:val="22"/>
          <w:szCs w:val="22"/>
        </w:rPr>
        <w:t xml:space="preserve"> will be held </w:t>
      </w:r>
      <w:r w:rsidRPr="001C4238">
        <w:rPr>
          <w:rFonts w:ascii="Arial" w:hAnsi="Arial" w:cs="Arial"/>
          <w:b/>
          <w:bCs/>
          <w:sz w:val="22"/>
          <w:szCs w:val="22"/>
        </w:rPr>
        <w:t>9-10 October</w:t>
      </w:r>
      <w:r>
        <w:rPr>
          <w:rFonts w:ascii="Arial" w:hAnsi="Arial" w:cs="Arial"/>
          <w:bCs/>
          <w:sz w:val="22"/>
          <w:szCs w:val="22"/>
        </w:rPr>
        <w:t xml:space="preserve"> </w:t>
      </w:r>
      <w:r w:rsidRPr="001C4238">
        <w:rPr>
          <w:rFonts w:ascii="Arial" w:hAnsi="Arial" w:cs="Arial"/>
          <w:b/>
          <w:bCs/>
          <w:sz w:val="22"/>
          <w:szCs w:val="22"/>
        </w:rPr>
        <w:t>2013</w:t>
      </w:r>
      <w:r>
        <w:rPr>
          <w:rFonts w:ascii="Arial" w:hAnsi="Arial" w:cs="Arial"/>
          <w:bCs/>
          <w:sz w:val="22"/>
          <w:szCs w:val="22"/>
        </w:rPr>
        <w:t xml:space="preserve"> in the Netherlands.</w:t>
      </w:r>
    </w:p>
    <w:p w:rsidR="00DA1F3C" w:rsidRPr="00B9381B" w:rsidRDefault="00DA1F3C" w:rsidP="00DA1F3C">
      <w:pPr>
        <w:rPr>
          <w:rFonts w:ascii="Arial" w:hAnsi="Arial" w:cs="Arial"/>
          <w:bCs/>
          <w:sz w:val="22"/>
          <w:szCs w:val="22"/>
        </w:rPr>
      </w:pPr>
      <w:r w:rsidRPr="00B9381B">
        <w:rPr>
          <w:rFonts w:ascii="Arial" w:hAnsi="Arial" w:cs="Arial"/>
          <w:bCs/>
          <w:sz w:val="22"/>
          <w:szCs w:val="22"/>
        </w:rPr>
        <w:t xml:space="preserve"> </w:t>
      </w:r>
    </w:p>
    <w:p w:rsidR="00DA1F3C" w:rsidRPr="00B9381B" w:rsidRDefault="00DA1F3C" w:rsidP="00DA1F3C">
      <w:pPr>
        <w:rPr>
          <w:rFonts w:ascii="Arial" w:hAnsi="Arial" w:cs="Arial"/>
          <w:b/>
          <w:bCs/>
          <w:sz w:val="22"/>
          <w:szCs w:val="22"/>
        </w:rPr>
      </w:pPr>
    </w:p>
    <w:p w:rsidR="00DA1F3C" w:rsidRPr="00B9381B" w:rsidRDefault="00DA1F3C" w:rsidP="00DA1F3C">
      <w:pPr>
        <w:rPr>
          <w:rFonts w:ascii="Arial" w:hAnsi="Arial" w:cs="Arial"/>
          <w:b/>
          <w:bCs/>
          <w:sz w:val="22"/>
          <w:szCs w:val="22"/>
        </w:rPr>
      </w:pPr>
      <w:r w:rsidRPr="00B9381B">
        <w:rPr>
          <w:rFonts w:ascii="Arial" w:hAnsi="Arial" w:cs="Arial"/>
          <w:b/>
          <w:bCs/>
          <w:sz w:val="22"/>
          <w:szCs w:val="22"/>
          <w:u w:val="single"/>
        </w:rPr>
        <w:t>AGENDA ITEM 1</w:t>
      </w:r>
      <w:r>
        <w:rPr>
          <w:rFonts w:ascii="Arial" w:hAnsi="Arial" w:cs="Arial"/>
          <w:b/>
          <w:bCs/>
          <w:sz w:val="22"/>
          <w:szCs w:val="22"/>
          <w:u w:val="single"/>
        </w:rPr>
        <w:t>1</w:t>
      </w:r>
      <w:r w:rsidRPr="00B9381B">
        <w:rPr>
          <w:rFonts w:ascii="Arial" w:hAnsi="Arial" w:cs="Arial"/>
          <w:b/>
          <w:bCs/>
          <w:sz w:val="22"/>
          <w:szCs w:val="22"/>
        </w:rPr>
        <w:t>: ANY OTHER BUSINESS</w:t>
      </w:r>
    </w:p>
    <w:p w:rsidR="00DA1F3C" w:rsidRPr="00B9381B"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The German delegation presented the idea of a Wadden Sea World Heritage Centre of excellence and offered to draft for the next WSB meeting a concept of a feasibility study including contents, possible contractors.</w:t>
      </w:r>
    </w:p>
    <w:p w:rsidR="00DA1F3C" w:rsidRPr="00B9381B" w:rsidRDefault="00DA1F3C" w:rsidP="00DA1F3C">
      <w:pPr>
        <w:rPr>
          <w:rFonts w:ascii="Arial" w:hAnsi="Arial" w:cs="Arial"/>
          <w:sz w:val="22"/>
          <w:szCs w:val="22"/>
        </w:rPr>
      </w:pPr>
    </w:p>
    <w:p w:rsidR="00DA1F3C" w:rsidRPr="00B9381B" w:rsidRDefault="00DA1F3C" w:rsidP="00DA1F3C">
      <w:pPr>
        <w:rPr>
          <w:rFonts w:ascii="Arial" w:hAnsi="Arial" w:cs="Arial"/>
          <w:sz w:val="22"/>
          <w:szCs w:val="22"/>
        </w:rPr>
      </w:pPr>
    </w:p>
    <w:p w:rsidR="00DA1F3C" w:rsidRPr="00B9381B" w:rsidRDefault="00DA1F3C" w:rsidP="00DA1F3C">
      <w:pPr>
        <w:rPr>
          <w:rFonts w:ascii="Arial" w:hAnsi="Arial" w:cs="Arial"/>
          <w:b/>
          <w:bCs/>
          <w:sz w:val="22"/>
          <w:szCs w:val="22"/>
        </w:rPr>
      </w:pPr>
      <w:r w:rsidRPr="00B9381B">
        <w:rPr>
          <w:rFonts w:ascii="Arial" w:hAnsi="Arial" w:cs="Arial"/>
          <w:b/>
          <w:bCs/>
          <w:sz w:val="22"/>
          <w:szCs w:val="22"/>
          <w:u w:val="single"/>
        </w:rPr>
        <w:t>AGENDA ITEM 1</w:t>
      </w:r>
      <w:r>
        <w:rPr>
          <w:rFonts w:ascii="Arial" w:hAnsi="Arial" w:cs="Arial"/>
          <w:b/>
          <w:bCs/>
          <w:sz w:val="22"/>
          <w:szCs w:val="22"/>
          <w:u w:val="single"/>
        </w:rPr>
        <w:t>2</w:t>
      </w:r>
      <w:r w:rsidRPr="00B9381B">
        <w:rPr>
          <w:rFonts w:ascii="Arial" w:hAnsi="Arial" w:cs="Arial"/>
          <w:b/>
          <w:bCs/>
          <w:sz w:val="22"/>
          <w:szCs w:val="22"/>
        </w:rPr>
        <w:t>: CLOSING</w:t>
      </w:r>
    </w:p>
    <w:p w:rsidR="00DA1F3C" w:rsidRPr="00B9381B" w:rsidRDefault="00DA1F3C" w:rsidP="00DA1F3C">
      <w:pPr>
        <w:rPr>
          <w:rFonts w:ascii="Arial" w:hAnsi="Arial" w:cs="Arial"/>
          <w:sz w:val="22"/>
          <w:szCs w:val="22"/>
        </w:rPr>
      </w:pPr>
    </w:p>
    <w:p w:rsidR="00DA1F3C" w:rsidRDefault="00DA1F3C" w:rsidP="00DA1F3C">
      <w:pPr>
        <w:rPr>
          <w:rFonts w:ascii="Arial" w:hAnsi="Arial" w:cs="Arial"/>
          <w:sz w:val="22"/>
          <w:szCs w:val="22"/>
        </w:rPr>
      </w:pPr>
      <w:r>
        <w:rPr>
          <w:rFonts w:ascii="Arial" w:hAnsi="Arial" w:cs="Arial"/>
          <w:sz w:val="22"/>
          <w:szCs w:val="22"/>
        </w:rPr>
        <w:t xml:space="preserve">Ms </w:t>
      </w:r>
      <w:r w:rsidRPr="00A16DF4">
        <w:rPr>
          <w:rFonts w:ascii="Arial" w:hAnsi="Arial" w:cs="Arial"/>
          <w:sz w:val="22"/>
          <w:szCs w:val="22"/>
          <w:u w:val="single"/>
        </w:rPr>
        <w:t>Nickel</w:t>
      </w:r>
      <w:r>
        <w:rPr>
          <w:rFonts w:ascii="Arial" w:hAnsi="Arial" w:cs="Arial"/>
          <w:sz w:val="22"/>
          <w:szCs w:val="22"/>
        </w:rPr>
        <w:t xml:space="preserve">, also on behalf of the Dutch delegation, thank the Danish delegation for the very interesting excursion and the excellent dinner, as well as for the good meeting facilities. </w:t>
      </w:r>
      <w:r w:rsidRPr="00B9381B">
        <w:rPr>
          <w:rFonts w:ascii="Arial" w:hAnsi="Arial" w:cs="Arial"/>
          <w:sz w:val="22"/>
          <w:szCs w:val="22"/>
        </w:rPr>
        <w:t xml:space="preserve">The </w:t>
      </w:r>
      <w:r w:rsidRPr="00B9381B">
        <w:rPr>
          <w:rFonts w:ascii="Arial" w:hAnsi="Arial" w:cs="Arial"/>
          <w:sz w:val="22"/>
          <w:szCs w:val="22"/>
          <w:u w:val="single"/>
        </w:rPr>
        <w:t>chairman</w:t>
      </w:r>
      <w:r w:rsidRPr="00B9381B">
        <w:rPr>
          <w:rFonts w:ascii="Arial" w:hAnsi="Arial" w:cs="Arial"/>
          <w:sz w:val="22"/>
          <w:szCs w:val="22"/>
        </w:rPr>
        <w:t xml:space="preserve"> thanked the participants for a very pleasant meeting and constructive discussions, and closed the meeting at </w:t>
      </w:r>
      <w:r>
        <w:rPr>
          <w:rFonts w:ascii="Arial" w:hAnsi="Arial" w:cs="Arial"/>
          <w:sz w:val="22"/>
          <w:szCs w:val="22"/>
        </w:rPr>
        <w:t>14:00</w:t>
      </w:r>
      <w:r w:rsidRPr="00B9381B">
        <w:rPr>
          <w:rFonts w:ascii="Arial" w:hAnsi="Arial" w:cs="Arial"/>
          <w:sz w:val="22"/>
          <w:szCs w:val="22"/>
        </w:rPr>
        <w:t xml:space="preserve"> h</w:t>
      </w:r>
      <w:r>
        <w:rPr>
          <w:rFonts w:ascii="Arial" w:hAnsi="Arial" w:cs="Arial"/>
          <w:sz w:val="22"/>
          <w:szCs w:val="22"/>
        </w:rPr>
        <w:t>ours</w:t>
      </w:r>
      <w:r w:rsidRPr="00B9381B">
        <w:rPr>
          <w:rFonts w:ascii="Arial" w:hAnsi="Arial" w:cs="Arial"/>
          <w:sz w:val="22"/>
          <w:szCs w:val="22"/>
        </w:rPr>
        <w:t>.</w:t>
      </w:r>
    </w:p>
    <w:p w:rsidR="00DA1F3C" w:rsidRDefault="00DA1F3C">
      <w:pPr>
        <w:rPr>
          <w:rFonts w:ascii="Arial" w:hAnsi="Arial" w:cs="Arial"/>
          <w:sz w:val="22"/>
          <w:szCs w:val="22"/>
        </w:rPr>
      </w:pPr>
      <w:r>
        <w:rPr>
          <w:rFonts w:ascii="Arial" w:hAnsi="Arial" w:cs="Arial"/>
          <w:sz w:val="22"/>
          <w:szCs w:val="22"/>
        </w:rPr>
        <w:br w:type="page"/>
      </w:r>
    </w:p>
    <w:p w:rsidR="00DA1F3C" w:rsidRPr="00B9381B" w:rsidRDefault="00DA1F3C" w:rsidP="00DA1F3C">
      <w:pPr>
        <w:rPr>
          <w:rFonts w:ascii="Arial" w:hAnsi="Arial" w:cs="Arial"/>
          <w:sz w:val="22"/>
          <w:szCs w:val="22"/>
        </w:rPr>
      </w:pPr>
    </w:p>
    <w:p w:rsidR="00DA1F3C" w:rsidRPr="00B9381B" w:rsidRDefault="00DA1F3C" w:rsidP="00DA1F3C">
      <w:pPr>
        <w:spacing w:after="200" w:line="276" w:lineRule="auto"/>
        <w:rPr>
          <w:rFonts w:ascii="Arial" w:hAnsi="Arial" w:cs="Arial"/>
          <w:sz w:val="22"/>
          <w:szCs w:val="22"/>
        </w:rPr>
      </w:pPr>
    </w:p>
    <w:p w:rsidR="00425982" w:rsidRPr="00B9381B" w:rsidRDefault="00425982" w:rsidP="000D06F1">
      <w:pPr>
        <w:jc w:val="right"/>
        <w:rPr>
          <w:rFonts w:ascii="Arial" w:hAnsi="Arial" w:cs="Arial"/>
          <w:sz w:val="22"/>
          <w:szCs w:val="22"/>
        </w:rPr>
      </w:pPr>
      <w:r w:rsidRPr="00B9381B">
        <w:rPr>
          <w:rFonts w:ascii="Arial" w:hAnsi="Arial" w:cs="Arial"/>
          <w:b/>
          <w:sz w:val="22"/>
          <w:szCs w:val="22"/>
        </w:rPr>
        <w:t>Annex 1</w:t>
      </w:r>
    </w:p>
    <w:p w:rsidR="00425982" w:rsidRPr="00B9381B" w:rsidRDefault="00425982" w:rsidP="000D06F1">
      <w:pPr>
        <w:rPr>
          <w:rFonts w:ascii="Arial" w:hAnsi="Arial" w:cs="Arial"/>
          <w:sz w:val="22"/>
          <w:szCs w:val="22"/>
        </w:rPr>
      </w:pPr>
    </w:p>
    <w:p w:rsidR="00425982" w:rsidRPr="00B9381B" w:rsidRDefault="00425982" w:rsidP="000D06F1">
      <w:pPr>
        <w:rPr>
          <w:rFonts w:ascii="Arial" w:hAnsi="Arial" w:cs="Arial"/>
          <w:b/>
          <w:bCs/>
          <w:sz w:val="20"/>
          <w:szCs w:val="20"/>
        </w:rPr>
      </w:pPr>
      <w:r>
        <w:rPr>
          <w:rFonts w:ascii="Arial" w:hAnsi="Arial" w:cs="Arial"/>
          <w:b/>
          <w:bCs/>
          <w:sz w:val="20"/>
          <w:szCs w:val="20"/>
        </w:rPr>
        <w:t xml:space="preserve">Participants WSB </w:t>
      </w:r>
      <w:r w:rsidR="00FE25C6">
        <w:rPr>
          <w:rFonts w:ascii="Arial" w:hAnsi="Arial" w:cs="Arial"/>
          <w:b/>
          <w:bCs/>
          <w:sz w:val="20"/>
          <w:szCs w:val="20"/>
        </w:rPr>
        <w:t>8</w:t>
      </w:r>
    </w:p>
    <w:p w:rsidR="00425982" w:rsidRPr="00B9381B" w:rsidRDefault="00425982" w:rsidP="000D06F1">
      <w:pPr>
        <w:rPr>
          <w:rFonts w:ascii="Arial" w:hAnsi="Arial" w:cs="Arial"/>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425982" w:rsidRPr="00DA1F3C"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Mr Peter Ilsøe</w:t>
            </w:r>
          </w:p>
          <w:p w:rsidR="00425982" w:rsidRPr="00B9381B" w:rsidRDefault="00425982" w:rsidP="006C197D">
            <w:pPr>
              <w:rPr>
                <w:rFonts w:ascii="Arial" w:hAnsi="Arial" w:cs="Arial"/>
                <w:sz w:val="18"/>
                <w:szCs w:val="18"/>
              </w:rPr>
            </w:pPr>
            <w:r w:rsidRPr="00B9381B">
              <w:rPr>
                <w:rFonts w:ascii="Arial" w:hAnsi="Arial" w:cs="Arial"/>
                <w:sz w:val="18"/>
                <w:szCs w:val="18"/>
              </w:rPr>
              <w:t>Chairman</w:t>
            </w:r>
          </w:p>
          <w:p w:rsidR="00425982" w:rsidRPr="00B9381B" w:rsidRDefault="00425982" w:rsidP="006C197D">
            <w:pPr>
              <w:rPr>
                <w:rFonts w:ascii="Arial" w:hAnsi="Arial" w:cs="Arial"/>
                <w:sz w:val="18"/>
                <w:szCs w:val="18"/>
              </w:rPr>
            </w:pPr>
            <w:r w:rsidRPr="00B9381B">
              <w:rPr>
                <w:rFonts w:ascii="Arial" w:hAnsi="Arial" w:cs="Arial"/>
                <w:sz w:val="18"/>
                <w:szCs w:val="18"/>
              </w:rPr>
              <w:t>Deputy Director General</w:t>
            </w:r>
          </w:p>
          <w:p w:rsidR="00425982" w:rsidRPr="00B9381B" w:rsidRDefault="00425982" w:rsidP="006C197D">
            <w:pPr>
              <w:rPr>
                <w:rFonts w:ascii="Arial" w:hAnsi="Arial" w:cs="Arial"/>
                <w:sz w:val="18"/>
                <w:szCs w:val="18"/>
              </w:rPr>
            </w:pPr>
            <w:r w:rsidRPr="00B9381B">
              <w:rPr>
                <w:rFonts w:ascii="Arial" w:hAnsi="Arial" w:cs="Arial"/>
                <w:sz w:val="18"/>
                <w:szCs w:val="18"/>
              </w:rPr>
              <w:t>Nature Agency</w:t>
            </w:r>
          </w:p>
          <w:p w:rsidR="00425982" w:rsidRPr="00B9381B" w:rsidRDefault="00425982" w:rsidP="006C197D">
            <w:pPr>
              <w:rPr>
                <w:rFonts w:ascii="Arial" w:hAnsi="Arial" w:cs="Arial"/>
                <w:sz w:val="18"/>
                <w:szCs w:val="18"/>
              </w:rPr>
            </w:pPr>
            <w:r w:rsidRPr="00B9381B">
              <w:rPr>
                <w:rFonts w:ascii="Arial" w:hAnsi="Arial" w:cs="Arial"/>
                <w:sz w:val="18"/>
                <w:szCs w:val="18"/>
              </w:rPr>
              <w:t>Ministry of the Environment</w:t>
            </w:r>
          </w:p>
          <w:p w:rsidR="00425982" w:rsidRPr="007E6588" w:rsidRDefault="00425982" w:rsidP="006C197D">
            <w:pPr>
              <w:rPr>
                <w:rFonts w:ascii="Arial" w:hAnsi="Arial" w:cs="Arial"/>
                <w:sz w:val="18"/>
                <w:szCs w:val="18"/>
                <w:lang w:val="da-DK"/>
              </w:rPr>
            </w:pPr>
            <w:r w:rsidRPr="007E6588">
              <w:rPr>
                <w:rFonts w:ascii="Arial" w:hAnsi="Arial" w:cs="Arial"/>
                <w:sz w:val="18"/>
                <w:szCs w:val="18"/>
                <w:lang w:val="da-DK"/>
              </w:rPr>
              <w:t xml:space="preserve">Skovridervej 3, </w:t>
            </w:r>
          </w:p>
          <w:p w:rsidR="00425982" w:rsidRPr="007E6588" w:rsidRDefault="00425982" w:rsidP="006C197D">
            <w:pPr>
              <w:rPr>
                <w:rFonts w:ascii="Arial" w:hAnsi="Arial" w:cs="Arial"/>
                <w:sz w:val="18"/>
                <w:szCs w:val="18"/>
                <w:lang w:val="da-DK"/>
              </w:rPr>
            </w:pPr>
            <w:r w:rsidRPr="007E6588">
              <w:rPr>
                <w:rFonts w:ascii="Arial" w:hAnsi="Arial" w:cs="Arial"/>
                <w:sz w:val="18"/>
                <w:szCs w:val="18"/>
                <w:lang w:val="da-DK"/>
              </w:rPr>
              <w:t>DK - 6510 Gram</w:t>
            </w:r>
          </w:p>
          <w:p w:rsidR="00425982" w:rsidRPr="007E6588" w:rsidRDefault="00425982" w:rsidP="006C197D">
            <w:pPr>
              <w:rPr>
                <w:rFonts w:ascii="Arial" w:hAnsi="Arial" w:cs="Arial"/>
                <w:sz w:val="18"/>
                <w:szCs w:val="18"/>
                <w:lang w:val="da-DK"/>
              </w:rPr>
            </w:pPr>
            <w:r w:rsidRPr="007E6588">
              <w:rPr>
                <w:rFonts w:ascii="Arial" w:hAnsi="Arial" w:cs="Arial"/>
                <w:sz w:val="18"/>
                <w:szCs w:val="18"/>
                <w:lang w:val="da-DK"/>
              </w:rPr>
              <w:t>Phone: +45 72 54 36 20</w:t>
            </w:r>
          </w:p>
          <w:p w:rsidR="00425982" w:rsidRPr="007E6588" w:rsidRDefault="00425982" w:rsidP="006C197D">
            <w:pPr>
              <w:rPr>
                <w:rFonts w:ascii="Arial" w:hAnsi="Arial" w:cs="Arial"/>
                <w:sz w:val="18"/>
                <w:szCs w:val="18"/>
                <w:lang w:val="da-DK"/>
              </w:rPr>
            </w:pPr>
            <w:r w:rsidRPr="007E6588">
              <w:rPr>
                <w:rFonts w:ascii="Arial" w:hAnsi="Arial" w:cs="Arial"/>
                <w:sz w:val="18"/>
                <w:szCs w:val="18"/>
                <w:lang w:val="da-DK"/>
              </w:rPr>
              <w:t>Mobile: +45 23 20 72 42</w:t>
            </w:r>
          </w:p>
          <w:p w:rsidR="00425982" w:rsidRPr="00CF30B9" w:rsidRDefault="00425982" w:rsidP="006C197D">
            <w:pPr>
              <w:rPr>
                <w:rFonts w:ascii="Arial" w:hAnsi="Arial" w:cs="Arial"/>
                <w:sz w:val="18"/>
                <w:szCs w:val="18"/>
                <w:lang w:val="de-DE"/>
              </w:rPr>
            </w:pPr>
            <w:r w:rsidRPr="00CF30B9">
              <w:rPr>
                <w:rFonts w:ascii="Arial" w:hAnsi="Arial" w:cs="Arial"/>
                <w:sz w:val="18"/>
                <w:szCs w:val="18"/>
                <w:lang w:val="de-DE"/>
              </w:rPr>
              <w:t>E-mail: pil@nst.dk</w:t>
            </w:r>
          </w:p>
        </w:tc>
        <w:tc>
          <w:tcPr>
            <w:tcW w:w="4364" w:type="dxa"/>
          </w:tcPr>
          <w:p w:rsidR="00425982" w:rsidRPr="00CF30B9" w:rsidRDefault="00425982" w:rsidP="006C197D">
            <w:pPr>
              <w:rPr>
                <w:rFonts w:ascii="Arial" w:hAnsi="Arial" w:cs="Arial"/>
                <w:sz w:val="18"/>
                <w:szCs w:val="18"/>
                <w:lang w:val="de-DE"/>
              </w:rPr>
            </w:pPr>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Denmark</w:t>
            </w:r>
          </w:p>
        </w:tc>
        <w:tc>
          <w:tcPr>
            <w:tcW w:w="4364" w:type="dxa"/>
          </w:tcPr>
          <w:p w:rsidR="00425982" w:rsidRPr="00B9381B" w:rsidRDefault="00425982" w:rsidP="006C197D">
            <w:pPr>
              <w:rPr>
                <w:rFonts w:ascii="Arial" w:hAnsi="Arial" w:cs="Arial"/>
                <w:sz w:val="18"/>
                <w:szCs w:val="18"/>
              </w:rPr>
            </w:pPr>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Mr Bent Rasmussen</w:t>
            </w:r>
          </w:p>
          <w:p w:rsidR="00425982" w:rsidRPr="00B9381B" w:rsidRDefault="00425982" w:rsidP="006C197D">
            <w:pPr>
              <w:rPr>
                <w:rFonts w:ascii="Arial" w:hAnsi="Arial" w:cs="Arial"/>
                <w:sz w:val="18"/>
                <w:szCs w:val="18"/>
              </w:rPr>
            </w:pPr>
            <w:r w:rsidRPr="00B9381B">
              <w:rPr>
                <w:rFonts w:ascii="Arial" w:hAnsi="Arial" w:cs="Arial"/>
                <w:sz w:val="18"/>
                <w:szCs w:val="18"/>
              </w:rPr>
              <w:t>Head of Delegation</w:t>
            </w:r>
          </w:p>
          <w:p w:rsidR="00425982" w:rsidRPr="00B9381B" w:rsidRDefault="00425982" w:rsidP="006C197D">
            <w:pPr>
              <w:rPr>
                <w:rFonts w:ascii="Arial" w:hAnsi="Arial" w:cs="Arial"/>
                <w:sz w:val="18"/>
                <w:szCs w:val="18"/>
              </w:rPr>
            </w:pPr>
            <w:r w:rsidRPr="00B9381B">
              <w:rPr>
                <w:rFonts w:ascii="Arial" w:hAnsi="Arial" w:cs="Arial"/>
                <w:sz w:val="18"/>
                <w:szCs w:val="18"/>
              </w:rPr>
              <w:t>Chief Forester</w:t>
            </w:r>
          </w:p>
          <w:p w:rsidR="00425982" w:rsidRPr="00B9381B" w:rsidRDefault="00425982" w:rsidP="006C197D">
            <w:pPr>
              <w:rPr>
                <w:rFonts w:ascii="Arial" w:hAnsi="Arial" w:cs="Arial"/>
                <w:sz w:val="18"/>
                <w:szCs w:val="18"/>
              </w:rPr>
            </w:pPr>
            <w:r w:rsidRPr="00B9381B">
              <w:rPr>
                <w:rFonts w:ascii="Arial" w:hAnsi="Arial" w:cs="Arial"/>
                <w:sz w:val="18"/>
                <w:szCs w:val="18"/>
              </w:rPr>
              <w:t>Nature Agency</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Skovridervej 3,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DK - 6510 Gram</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Phone: +45 73 51 44 66</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Mobile: +45 22 59 38 05</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E-mail: </w:t>
            </w:r>
            <w:hyperlink r:id="rId8" w:history="1">
              <w:r w:rsidRPr="00FC704B">
                <w:rPr>
                  <w:rStyle w:val="Hyperlink"/>
                  <w:rFonts w:ascii="Arial" w:hAnsi="Arial" w:cs="Arial"/>
                  <w:sz w:val="18"/>
                  <w:szCs w:val="18"/>
                  <w:lang w:val="fr-FR"/>
                </w:rPr>
                <w:t>brasm@nst.dk</w:t>
              </w:r>
            </w:hyperlink>
          </w:p>
        </w:tc>
        <w:tc>
          <w:tcPr>
            <w:tcW w:w="4364"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Ms Anne KragSvendsen</w:t>
            </w:r>
          </w:p>
          <w:p w:rsidR="00425982" w:rsidRPr="00B9381B" w:rsidRDefault="00425982" w:rsidP="006C197D">
            <w:pPr>
              <w:rPr>
                <w:rFonts w:ascii="Arial" w:hAnsi="Arial" w:cs="Arial"/>
                <w:sz w:val="18"/>
                <w:szCs w:val="18"/>
              </w:rPr>
            </w:pPr>
            <w:r w:rsidRPr="00B9381B">
              <w:rPr>
                <w:rFonts w:ascii="Arial" w:hAnsi="Arial" w:cs="Arial"/>
                <w:sz w:val="18"/>
                <w:szCs w:val="18"/>
              </w:rPr>
              <w:t>Danish Municipal Wadden Sea Secretariat</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Torvegade 74</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DK - 6700  Esbjerg</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Phone: +45 76 16 13 24</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Mobile: +45</w:t>
            </w:r>
            <w:r w:rsidRPr="0034123B">
              <w:rPr>
                <w:rFonts w:ascii="Arial" w:hAnsi="Arial" w:cs="Arial"/>
                <w:sz w:val="18"/>
                <w:szCs w:val="18"/>
                <w:lang w:val="fr-FR"/>
              </w:rPr>
              <w:t> </w:t>
            </w:r>
            <w:r w:rsidRPr="00FC704B">
              <w:rPr>
                <w:rFonts w:ascii="Arial" w:hAnsi="Arial" w:cs="Arial"/>
                <w:sz w:val="18"/>
                <w:szCs w:val="18"/>
                <w:lang w:val="fr-FR"/>
              </w:rPr>
              <w:t>29 65 84 18</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Email: </w:t>
            </w:r>
            <w:hyperlink r:id="rId9" w:history="1">
              <w:r w:rsidRPr="00B9381B">
                <w:rPr>
                  <w:rFonts w:ascii="Arial" w:hAnsi="Arial" w:cs="Arial"/>
                  <w:sz w:val="18"/>
                  <w:szCs w:val="18"/>
                </w:rPr>
                <w:t>anks@esbjergkommune.dk</w:t>
              </w:r>
            </w:hyperlink>
          </w:p>
          <w:p w:rsidR="00425982" w:rsidRPr="00B9381B" w:rsidRDefault="00425982" w:rsidP="006C197D">
            <w:pPr>
              <w:rPr>
                <w:rFonts w:ascii="Arial" w:hAnsi="Arial" w:cs="Arial"/>
                <w:sz w:val="18"/>
                <w:szCs w:val="18"/>
              </w:rPr>
            </w:pPr>
          </w:p>
        </w:tc>
      </w:tr>
      <w:tr w:rsidR="00FE25C6" w:rsidRPr="00B9381B" w:rsidTr="006C197D">
        <w:tc>
          <w:tcPr>
            <w:tcW w:w="4089" w:type="dxa"/>
          </w:tcPr>
          <w:p w:rsidR="00FE25C6" w:rsidRPr="00A936AB" w:rsidRDefault="00FE25C6" w:rsidP="006C197D">
            <w:pPr>
              <w:rPr>
                <w:rFonts w:ascii="Arial" w:hAnsi="Arial" w:cs="Arial"/>
                <w:b/>
                <w:bCs/>
                <w:sz w:val="18"/>
                <w:szCs w:val="18"/>
              </w:rPr>
            </w:pPr>
            <w:r w:rsidRPr="00A936AB">
              <w:rPr>
                <w:rFonts w:ascii="Arial" w:hAnsi="Arial" w:cs="Arial"/>
                <w:b/>
                <w:bCs/>
                <w:sz w:val="18"/>
                <w:szCs w:val="18"/>
              </w:rPr>
              <w:t>Mr Thomas Holst-Christensen</w:t>
            </w:r>
          </w:p>
          <w:p w:rsidR="00A936AB" w:rsidRPr="00A936AB" w:rsidRDefault="00A936AB" w:rsidP="00A936AB">
            <w:pPr>
              <w:rPr>
                <w:rFonts w:ascii="Arial" w:hAnsi="Arial" w:cs="Arial"/>
                <w:sz w:val="18"/>
                <w:szCs w:val="18"/>
              </w:rPr>
            </w:pPr>
            <w:r w:rsidRPr="00A936AB">
              <w:rPr>
                <w:rFonts w:ascii="Arial" w:hAnsi="Arial" w:cs="Arial"/>
                <w:sz w:val="18"/>
                <w:szCs w:val="18"/>
              </w:rPr>
              <w:t>Wadden Sea National Park</w:t>
            </w:r>
          </w:p>
          <w:p w:rsidR="00A936AB" w:rsidRPr="00A936AB" w:rsidRDefault="00A936AB" w:rsidP="00A936AB">
            <w:pPr>
              <w:rPr>
                <w:rFonts w:ascii="Arial" w:hAnsi="Arial" w:cs="Arial"/>
                <w:sz w:val="18"/>
                <w:szCs w:val="18"/>
              </w:rPr>
            </w:pPr>
            <w:r w:rsidRPr="00A936AB">
              <w:rPr>
                <w:rFonts w:ascii="Arial" w:hAnsi="Arial" w:cs="Arial"/>
                <w:sz w:val="18"/>
                <w:szCs w:val="18"/>
              </w:rPr>
              <w:t>Chief Executive Officer</w:t>
            </w:r>
          </w:p>
          <w:p w:rsidR="00A936AB" w:rsidRPr="006C1A79" w:rsidRDefault="00A936AB" w:rsidP="00A936AB">
            <w:pPr>
              <w:rPr>
                <w:rFonts w:ascii="Arial" w:hAnsi="Arial" w:cs="Arial"/>
                <w:sz w:val="18"/>
                <w:szCs w:val="18"/>
                <w:lang w:val="en-US"/>
              </w:rPr>
            </w:pPr>
            <w:r w:rsidRPr="006C1A79">
              <w:rPr>
                <w:rFonts w:ascii="Arial" w:hAnsi="Arial" w:cs="Arial"/>
                <w:sz w:val="18"/>
                <w:szCs w:val="18"/>
                <w:lang w:val="en-US"/>
              </w:rPr>
              <w:t xml:space="preserve">Tønnisgaard, Havnebyvej 30 </w:t>
            </w:r>
          </w:p>
          <w:p w:rsidR="00A936AB" w:rsidRPr="00A936AB" w:rsidRDefault="00A936AB" w:rsidP="00A936AB">
            <w:pPr>
              <w:rPr>
                <w:rFonts w:ascii="Arial" w:hAnsi="Arial" w:cs="Arial"/>
                <w:sz w:val="18"/>
                <w:szCs w:val="18"/>
                <w:lang w:val="da-DK"/>
              </w:rPr>
            </w:pPr>
            <w:r w:rsidRPr="00A936AB">
              <w:rPr>
                <w:rFonts w:ascii="Arial" w:hAnsi="Arial" w:cs="Arial"/>
                <w:sz w:val="18"/>
                <w:szCs w:val="18"/>
                <w:lang w:val="da-DK"/>
              </w:rPr>
              <w:t>DK 6792 Rømø</w:t>
            </w:r>
          </w:p>
          <w:p w:rsidR="00A936AB" w:rsidRPr="00A936AB" w:rsidRDefault="00A936AB" w:rsidP="00A936AB">
            <w:pPr>
              <w:rPr>
                <w:rFonts w:ascii="Arial" w:hAnsi="Arial" w:cs="Arial"/>
                <w:sz w:val="18"/>
                <w:szCs w:val="18"/>
                <w:lang w:val="da-DK"/>
              </w:rPr>
            </w:pPr>
            <w:r w:rsidRPr="00A936AB">
              <w:rPr>
                <w:rFonts w:ascii="Arial" w:hAnsi="Arial" w:cs="Arial"/>
                <w:sz w:val="18"/>
                <w:szCs w:val="18"/>
                <w:lang w:val="da-DK"/>
              </w:rPr>
              <w:t>Phone: +45 72 54 36 26</w:t>
            </w:r>
            <w:r w:rsidRPr="00A936AB">
              <w:rPr>
                <w:rFonts w:ascii="Arial" w:hAnsi="Arial" w:cs="Arial"/>
                <w:sz w:val="18"/>
                <w:szCs w:val="18"/>
                <w:lang w:val="da-DK"/>
              </w:rPr>
              <w:br/>
              <w:t>Mobile: +45 21 77 77 22</w:t>
            </w:r>
          </w:p>
          <w:p w:rsidR="00A936AB" w:rsidRPr="00A936AB" w:rsidRDefault="00A936AB" w:rsidP="00A936AB">
            <w:pPr>
              <w:rPr>
                <w:rFonts w:ascii="Arial" w:hAnsi="Arial" w:cs="Arial"/>
                <w:bCs/>
                <w:sz w:val="18"/>
                <w:szCs w:val="18"/>
              </w:rPr>
            </w:pPr>
            <w:r w:rsidRPr="00A936AB">
              <w:rPr>
                <w:rStyle w:val="Hyperlink"/>
                <w:rFonts w:ascii="Arial" w:hAnsi="Arial" w:cs="Arial"/>
                <w:sz w:val="18"/>
                <w:szCs w:val="18"/>
              </w:rPr>
              <w:t>thhch@danmarksnationalparker.dk</w:t>
            </w:r>
          </w:p>
        </w:tc>
        <w:tc>
          <w:tcPr>
            <w:tcW w:w="4364" w:type="dxa"/>
          </w:tcPr>
          <w:p w:rsidR="00FE25C6" w:rsidRPr="00B9381B" w:rsidRDefault="00FE25C6" w:rsidP="006C197D">
            <w:pPr>
              <w:rPr>
                <w:rFonts w:ascii="Arial" w:hAnsi="Arial" w:cs="Arial"/>
                <w:b/>
                <w:bCs/>
                <w:sz w:val="18"/>
                <w:szCs w:val="18"/>
              </w:rPr>
            </w:pPr>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Netherlands</w:t>
            </w:r>
          </w:p>
        </w:tc>
        <w:tc>
          <w:tcPr>
            <w:tcW w:w="4364" w:type="dxa"/>
          </w:tcPr>
          <w:p w:rsidR="00425982" w:rsidRPr="00B9381B" w:rsidRDefault="00425982" w:rsidP="006C197D">
            <w:pPr>
              <w:rPr>
                <w:rFonts w:ascii="Arial" w:hAnsi="Arial" w:cs="Arial"/>
                <w:sz w:val="18"/>
                <w:szCs w:val="18"/>
              </w:rPr>
            </w:pPr>
          </w:p>
        </w:tc>
      </w:tr>
      <w:tr w:rsidR="00425982" w:rsidRPr="00DA1F3C"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Mr Jaap Verhulst</w:t>
            </w:r>
          </w:p>
          <w:p w:rsidR="00425982" w:rsidRPr="00B9381B" w:rsidRDefault="00425982" w:rsidP="006C197D">
            <w:pPr>
              <w:rPr>
                <w:rFonts w:ascii="Arial" w:hAnsi="Arial" w:cs="Arial"/>
                <w:sz w:val="18"/>
                <w:szCs w:val="18"/>
              </w:rPr>
            </w:pPr>
            <w:r w:rsidRPr="00B9381B">
              <w:rPr>
                <w:rFonts w:ascii="Arial" w:hAnsi="Arial" w:cs="Arial"/>
                <w:sz w:val="18"/>
                <w:szCs w:val="18"/>
              </w:rPr>
              <w:t>Head of Delegation</w:t>
            </w:r>
          </w:p>
          <w:p w:rsidR="00425982" w:rsidRDefault="00425982" w:rsidP="006C197D">
            <w:pPr>
              <w:rPr>
                <w:rFonts w:ascii="Arial" w:hAnsi="Arial" w:cs="Arial"/>
                <w:sz w:val="18"/>
                <w:szCs w:val="18"/>
              </w:rPr>
            </w:pPr>
            <w:r w:rsidRPr="00B9381B">
              <w:rPr>
                <w:rFonts w:ascii="Arial" w:hAnsi="Arial" w:cs="Arial"/>
                <w:sz w:val="18"/>
                <w:szCs w:val="18"/>
              </w:rPr>
              <w:t xml:space="preserve">Ministry of Economic Affairs </w:t>
            </w:r>
          </w:p>
          <w:p w:rsidR="00425982" w:rsidRDefault="00425982" w:rsidP="006C197D">
            <w:pPr>
              <w:rPr>
                <w:rFonts w:ascii="Arial" w:hAnsi="Arial" w:cs="Arial"/>
                <w:sz w:val="18"/>
                <w:szCs w:val="18"/>
              </w:rPr>
            </w:pPr>
            <w:r>
              <w:rPr>
                <w:rFonts w:ascii="Arial" w:hAnsi="Arial" w:cs="Arial"/>
                <w:sz w:val="18"/>
                <w:szCs w:val="18"/>
              </w:rPr>
              <w:t>Directorate-General for Nature and Regional Policy</w:t>
            </w:r>
          </w:p>
          <w:p w:rsidR="00425982" w:rsidRPr="00B9381B" w:rsidRDefault="00425982" w:rsidP="006C197D">
            <w:pPr>
              <w:rPr>
                <w:rFonts w:ascii="Arial" w:hAnsi="Arial" w:cs="Arial"/>
                <w:sz w:val="18"/>
                <w:szCs w:val="18"/>
              </w:rPr>
            </w:pPr>
            <w:r>
              <w:rPr>
                <w:rFonts w:ascii="Arial" w:hAnsi="Arial" w:cs="Arial"/>
                <w:sz w:val="18"/>
                <w:szCs w:val="18"/>
              </w:rPr>
              <w:t>Regional Ambassador North</w:t>
            </w:r>
          </w:p>
          <w:p w:rsidR="00425982" w:rsidRPr="00FC704B" w:rsidRDefault="00425982" w:rsidP="006C197D">
            <w:pPr>
              <w:rPr>
                <w:rFonts w:ascii="Arial" w:hAnsi="Arial" w:cs="Arial"/>
                <w:sz w:val="18"/>
                <w:szCs w:val="18"/>
                <w:lang w:val="nl-NL"/>
              </w:rPr>
            </w:pPr>
            <w:r w:rsidRPr="00FC704B">
              <w:rPr>
                <w:rFonts w:ascii="Arial" w:hAnsi="Arial" w:cs="Arial"/>
                <w:sz w:val="18"/>
                <w:szCs w:val="18"/>
                <w:lang w:val="nl-NL"/>
              </w:rPr>
              <w:t xml:space="preserve">PO Box </w:t>
            </w:r>
            <w:r>
              <w:rPr>
                <w:rFonts w:ascii="Arial" w:hAnsi="Arial" w:cs="Arial"/>
                <w:sz w:val="18"/>
                <w:szCs w:val="18"/>
                <w:lang w:val="nl-NL"/>
              </w:rPr>
              <w:t>20401</w:t>
            </w:r>
          </w:p>
          <w:p w:rsidR="00425982" w:rsidRPr="00FC704B" w:rsidRDefault="00425982" w:rsidP="006C197D">
            <w:pPr>
              <w:rPr>
                <w:rFonts w:ascii="Arial" w:hAnsi="Arial" w:cs="Arial"/>
                <w:sz w:val="18"/>
                <w:szCs w:val="18"/>
                <w:lang w:val="nl-NL"/>
              </w:rPr>
            </w:pPr>
            <w:r w:rsidRPr="00FC704B">
              <w:rPr>
                <w:rFonts w:ascii="Arial" w:hAnsi="Arial" w:cs="Arial"/>
                <w:sz w:val="18"/>
                <w:szCs w:val="18"/>
                <w:lang w:val="nl-NL"/>
              </w:rPr>
              <w:t xml:space="preserve">NL </w:t>
            </w:r>
            <w:r>
              <w:rPr>
                <w:rFonts w:ascii="Arial" w:hAnsi="Arial" w:cs="Arial"/>
                <w:sz w:val="18"/>
                <w:szCs w:val="18"/>
                <w:lang w:val="nl-NL"/>
              </w:rPr>
              <w:t>–</w:t>
            </w:r>
            <w:r w:rsidRPr="00FC704B">
              <w:rPr>
                <w:rFonts w:ascii="Arial" w:hAnsi="Arial" w:cs="Arial"/>
                <w:sz w:val="18"/>
                <w:szCs w:val="18"/>
                <w:lang w:val="nl-NL"/>
              </w:rPr>
              <w:t xml:space="preserve"> </w:t>
            </w:r>
            <w:r>
              <w:rPr>
                <w:rFonts w:ascii="Arial" w:hAnsi="Arial" w:cs="Arial"/>
                <w:sz w:val="18"/>
                <w:szCs w:val="18"/>
                <w:lang w:val="nl-NL"/>
              </w:rPr>
              <w:t>2500 EK Den Haag</w:t>
            </w:r>
            <w:r w:rsidRPr="00FC704B">
              <w:rPr>
                <w:rFonts w:ascii="Arial" w:hAnsi="Arial" w:cs="Arial"/>
                <w:sz w:val="18"/>
                <w:szCs w:val="18"/>
                <w:lang w:val="nl-NL"/>
              </w:rPr>
              <w:t xml:space="preserve"> </w:t>
            </w:r>
          </w:p>
          <w:p w:rsidR="00425982" w:rsidRPr="007E6588" w:rsidRDefault="00425982" w:rsidP="006C197D">
            <w:pPr>
              <w:rPr>
                <w:rFonts w:ascii="Arial" w:hAnsi="Arial" w:cs="Arial"/>
                <w:sz w:val="18"/>
                <w:szCs w:val="18"/>
                <w:lang w:val="da-DK"/>
              </w:rPr>
            </w:pPr>
            <w:r w:rsidRPr="007E6588">
              <w:rPr>
                <w:rFonts w:ascii="Arial" w:hAnsi="Arial" w:cs="Arial"/>
                <w:sz w:val="18"/>
                <w:szCs w:val="18"/>
                <w:lang w:val="da-DK"/>
              </w:rPr>
              <w:t>Mobile: +31 (0) 6 - 525 259 10</w:t>
            </w:r>
          </w:p>
          <w:p w:rsidR="00425982" w:rsidRPr="003104ED" w:rsidRDefault="00425982" w:rsidP="006C197D">
            <w:pPr>
              <w:rPr>
                <w:rFonts w:ascii="Arial" w:hAnsi="Arial" w:cs="Arial"/>
                <w:sz w:val="18"/>
                <w:szCs w:val="18"/>
                <w:lang w:val="de-DE"/>
              </w:rPr>
            </w:pPr>
            <w:r w:rsidRPr="00CF30B9">
              <w:rPr>
                <w:rFonts w:ascii="Arial" w:hAnsi="Arial" w:cs="Arial"/>
                <w:sz w:val="18"/>
                <w:szCs w:val="18"/>
                <w:lang w:val="de-DE"/>
              </w:rPr>
              <w:t xml:space="preserve">E-mail: </w:t>
            </w:r>
            <w:hyperlink r:id="rId10" w:history="1">
              <w:r w:rsidRPr="006957A0">
                <w:rPr>
                  <w:rStyle w:val="Hyperlink"/>
                  <w:rFonts w:ascii="Arial" w:hAnsi="Arial" w:cs="Arial"/>
                  <w:sz w:val="18"/>
                  <w:szCs w:val="18"/>
                  <w:lang w:val="de-DE"/>
                </w:rPr>
                <w:t>j.verhulst2@minez.nl</w:t>
              </w:r>
            </w:hyperlink>
          </w:p>
        </w:tc>
        <w:tc>
          <w:tcPr>
            <w:tcW w:w="4364" w:type="dxa"/>
          </w:tcPr>
          <w:p w:rsidR="00425982" w:rsidRPr="00B9381B" w:rsidRDefault="00425982" w:rsidP="006C197D">
            <w:pPr>
              <w:rPr>
                <w:rFonts w:ascii="Arial" w:hAnsi="Arial" w:cs="Arial"/>
                <w:b/>
                <w:sz w:val="18"/>
                <w:szCs w:val="18"/>
              </w:rPr>
            </w:pPr>
            <w:r w:rsidRPr="00B9381B">
              <w:rPr>
                <w:rFonts w:ascii="Arial" w:hAnsi="Arial" w:cs="Arial"/>
                <w:b/>
                <w:sz w:val="18"/>
                <w:szCs w:val="18"/>
              </w:rPr>
              <w:t>Ms Els van Grol</w:t>
            </w:r>
          </w:p>
          <w:p w:rsidR="00425982" w:rsidRPr="00B9381B" w:rsidRDefault="00425982" w:rsidP="000D06F1">
            <w:pPr>
              <w:rPr>
                <w:rFonts w:ascii="Arial" w:hAnsi="Arial" w:cs="Arial"/>
                <w:sz w:val="18"/>
                <w:szCs w:val="18"/>
              </w:rPr>
            </w:pPr>
            <w:r w:rsidRPr="00B9381B">
              <w:rPr>
                <w:rFonts w:ascii="Arial" w:hAnsi="Arial" w:cs="Arial"/>
                <w:sz w:val="18"/>
                <w:szCs w:val="18"/>
              </w:rPr>
              <w:t>Directorate-General for Public Works and Water Management</w:t>
            </w:r>
          </w:p>
          <w:p w:rsidR="00425982" w:rsidRPr="00FC704B" w:rsidRDefault="00425982" w:rsidP="000D06F1">
            <w:pPr>
              <w:rPr>
                <w:rFonts w:ascii="Arial" w:hAnsi="Arial" w:cs="Arial"/>
                <w:sz w:val="18"/>
                <w:szCs w:val="18"/>
                <w:lang w:val="nl-NL"/>
              </w:rPr>
            </w:pPr>
            <w:r w:rsidRPr="00FC704B">
              <w:rPr>
                <w:rFonts w:ascii="Arial" w:hAnsi="Arial" w:cs="Arial"/>
                <w:sz w:val="18"/>
                <w:szCs w:val="18"/>
                <w:lang w:val="nl-NL"/>
              </w:rPr>
              <w:t>Directorate Noord-Nederland</w:t>
            </w:r>
            <w:r w:rsidRPr="0034123B">
              <w:rPr>
                <w:rFonts w:ascii="Arial" w:hAnsi="Arial" w:cs="Arial"/>
                <w:sz w:val="18"/>
                <w:szCs w:val="18"/>
                <w:lang w:val="nl-NL"/>
              </w:rPr>
              <w:br/>
            </w:r>
            <w:r w:rsidRPr="00FC704B">
              <w:rPr>
                <w:rFonts w:ascii="Arial" w:hAnsi="Arial" w:cs="Arial"/>
                <w:sz w:val="18"/>
                <w:szCs w:val="18"/>
                <w:lang w:val="nl-NL"/>
              </w:rPr>
              <w:t xml:space="preserve">PO Box 2301 </w:t>
            </w:r>
          </w:p>
          <w:p w:rsidR="00425982" w:rsidRPr="00FC704B" w:rsidRDefault="00425982" w:rsidP="000D06F1">
            <w:pPr>
              <w:rPr>
                <w:rFonts w:ascii="Arial" w:hAnsi="Arial" w:cs="Arial"/>
                <w:sz w:val="18"/>
                <w:szCs w:val="18"/>
                <w:lang w:val="nl-NL"/>
              </w:rPr>
            </w:pPr>
            <w:r w:rsidRPr="00FC704B">
              <w:rPr>
                <w:rFonts w:ascii="Arial" w:hAnsi="Arial" w:cs="Arial"/>
                <w:sz w:val="18"/>
                <w:szCs w:val="18"/>
                <w:lang w:val="nl-NL"/>
              </w:rPr>
              <w:t xml:space="preserve">NL - 8901 JH Leeuwarden </w:t>
            </w:r>
          </w:p>
          <w:p w:rsidR="00425982" w:rsidRPr="00FC704B" w:rsidRDefault="00425982" w:rsidP="000D06F1">
            <w:pPr>
              <w:rPr>
                <w:rFonts w:ascii="Arial" w:hAnsi="Arial" w:cs="Arial"/>
                <w:sz w:val="18"/>
                <w:szCs w:val="18"/>
                <w:lang w:val="fr-FR"/>
              </w:rPr>
            </w:pPr>
            <w:r w:rsidRPr="00FC704B">
              <w:rPr>
                <w:rFonts w:ascii="Arial" w:hAnsi="Arial" w:cs="Arial"/>
                <w:sz w:val="18"/>
                <w:szCs w:val="18"/>
                <w:lang w:val="fr-FR"/>
              </w:rPr>
              <w:t xml:space="preserve">E-mail: </w:t>
            </w:r>
            <w:hyperlink r:id="rId11" w:history="1">
              <w:r w:rsidRPr="00FC704B">
                <w:rPr>
                  <w:rStyle w:val="Hyperlink"/>
                  <w:rFonts w:ascii="Arial" w:hAnsi="Arial" w:cs="Arial"/>
                  <w:sz w:val="18"/>
                  <w:szCs w:val="18"/>
                  <w:lang w:val="fr-FR"/>
                </w:rPr>
                <w:t>els.van.grol@rws.nl</w:t>
              </w:r>
            </w:hyperlink>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Ms TinekeSchokker-Strampel</w:t>
            </w:r>
          </w:p>
          <w:p w:rsidR="00425982" w:rsidRPr="00B9381B" w:rsidRDefault="00425982" w:rsidP="006C197D">
            <w:pPr>
              <w:rPr>
                <w:rFonts w:ascii="Arial" w:hAnsi="Arial" w:cs="Arial"/>
                <w:sz w:val="18"/>
                <w:szCs w:val="18"/>
              </w:rPr>
            </w:pPr>
            <w:r w:rsidRPr="00B9381B">
              <w:rPr>
                <w:rFonts w:ascii="Arial" w:hAnsi="Arial" w:cs="Arial"/>
                <w:sz w:val="18"/>
                <w:szCs w:val="18"/>
              </w:rPr>
              <w:t>Deputy Province of Fryslân</w:t>
            </w:r>
          </w:p>
          <w:p w:rsidR="00425982" w:rsidRPr="00B9381B" w:rsidRDefault="00425982" w:rsidP="006C197D">
            <w:pPr>
              <w:rPr>
                <w:rFonts w:ascii="Arial" w:hAnsi="Arial" w:cs="Arial"/>
                <w:sz w:val="18"/>
                <w:szCs w:val="18"/>
              </w:rPr>
            </w:pPr>
            <w:r w:rsidRPr="00B9381B">
              <w:rPr>
                <w:rFonts w:ascii="Arial" w:hAnsi="Arial" w:cs="Arial"/>
                <w:sz w:val="18"/>
                <w:szCs w:val="18"/>
              </w:rPr>
              <w:t>Dutch Wadden Sea Provinces</w:t>
            </w:r>
          </w:p>
          <w:p w:rsidR="00425982" w:rsidRPr="00B9381B" w:rsidRDefault="00425982" w:rsidP="006C197D">
            <w:pPr>
              <w:rPr>
                <w:rFonts w:ascii="Arial" w:hAnsi="Arial" w:cs="Arial"/>
                <w:sz w:val="18"/>
                <w:szCs w:val="18"/>
              </w:rPr>
            </w:pPr>
            <w:r w:rsidRPr="00B9381B">
              <w:rPr>
                <w:rFonts w:ascii="Arial" w:hAnsi="Arial" w:cs="Arial"/>
                <w:sz w:val="18"/>
                <w:szCs w:val="18"/>
              </w:rPr>
              <w:t>PO Box 20120</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NL - 8900 HM Leeuwarden</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Phone: +31 58 292 5850</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Mobile: +31 6 50 65 0733</w:t>
            </w:r>
          </w:p>
          <w:p w:rsidR="00425982" w:rsidRPr="00FC704B" w:rsidRDefault="00425982" w:rsidP="006C197D">
            <w:pPr>
              <w:rPr>
                <w:rFonts w:ascii="Arial" w:hAnsi="Arial" w:cs="Arial"/>
                <w:b/>
                <w:bCs/>
                <w:sz w:val="18"/>
                <w:szCs w:val="18"/>
                <w:lang w:val="fr-FR"/>
              </w:rPr>
            </w:pPr>
            <w:r w:rsidRPr="00FC704B">
              <w:rPr>
                <w:rFonts w:ascii="Arial" w:hAnsi="Arial" w:cs="Arial"/>
                <w:sz w:val="18"/>
                <w:szCs w:val="18"/>
                <w:lang w:val="fr-FR"/>
              </w:rPr>
              <w:t>E-mail: secr.gs.schokker@fryslan.nl</w:t>
            </w:r>
          </w:p>
        </w:tc>
        <w:tc>
          <w:tcPr>
            <w:tcW w:w="4364" w:type="dxa"/>
          </w:tcPr>
          <w:p w:rsidR="00425982" w:rsidRPr="00B9381B" w:rsidRDefault="00425982" w:rsidP="000D06F1">
            <w:pPr>
              <w:rPr>
                <w:rFonts w:ascii="Arial" w:hAnsi="Arial" w:cs="Arial"/>
                <w:b/>
                <w:bCs/>
                <w:sz w:val="18"/>
                <w:szCs w:val="18"/>
              </w:rPr>
            </w:pPr>
            <w:r w:rsidRPr="00B9381B">
              <w:rPr>
                <w:rFonts w:ascii="Arial" w:hAnsi="Arial" w:cs="Arial"/>
                <w:b/>
                <w:bCs/>
                <w:sz w:val="18"/>
                <w:szCs w:val="18"/>
              </w:rPr>
              <w:t>Mr Harm Evert Waalkens</w:t>
            </w:r>
          </w:p>
          <w:p w:rsidR="00425982" w:rsidRPr="00B9381B" w:rsidRDefault="00425982" w:rsidP="000D06F1">
            <w:pPr>
              <w:rPr>
                <w:rFonts w:ascii="Arial" w:hAnsi="Arial" w:cs="Arial"/>
                <w:bCs/>
                <w:sz w:val="18"/>
                <w:szCs w:val="18"/>
              </w:rPr>
            </w:pPr>
            <w:r w:rsidRPr="00B9381B">
              <w:rPr>
                <w:rFonts w:ascii="Arial" w:hAnsi="Arial" w:cs="Arial"/>
                <w:bCs/>
                <w:sz w:val="18"/>
                <w:szCs w:val="18"/>
              </w:rPr>
              <w:t>Alderman Municipality of Marne</w:t>
            </w:r>
          </w:p>
          <w:p w:rsidR="00425982" w:rsidRPr="00B9381B" w:rsidRDefault="00425982" w:rsidP="000D06F1">
            <w:pPr>
              <w:rPr>
                <w:rFonts w:ascii="Arial" w:hAnsi="Arial" w:cs="Arial"/>
                <w:bCs/>
                <w:sz w:val="18"/>
                <w:szCs w:val="18"/>
              </w:rPr>
            </w:pPr>
            <w:r w:rsidRPr="00B9381B">
              <w:rPr>
                <w:rFonts w:ascii="Arial" w:hAnsi="Arial" w:cs="Arial"/>
                <w:bCs/>
                <w:sz w:val="18"/>
                <w:szCs w:val="18"/>
              </w:rPr>
              <w:t xml:space="preserve">PO BOX 11 </w:t>
            </w:r>
          </w:p>
          <w:p w:rsidR="00425982" w:rsidRPr="00B9381B" w:rsidRDefault="00425982" w:rsidP="000D06F1">
            <w:pPr>
              <w:rPr>
                <w:rFonts w:ascii="Arial" w:hAnsi="Arial" w:cs="Arial"/>
                <w:bCs/>
                <w:sz w:val="18"/>
                <w:szCs w:val="18"/>
              </w:rPr>
            </w:pPr>
            <w:r w:rsidRPr="00B9381B">
              <w:rPr>
                <w:rFonts w:ascii="Arial" w:hAnsi="Arial" w:cs="Arial"/>
                <w:bCs/>
                <w:sz w:val="18"/>
                <w:szCs w:val="18"/>
              </w:rPr>
              <w:t>NL 9965 ZG Leens</w:t>
            </w:r>
          </w:p>
          <w:p w:rsidR="00425982" w:rsidRPr="00B9381B" w:rsidRDefault="00425982" w:rsidP="000D06F1">
            <w:pPr>
              <w:rPr>
                <w:rFonts w:ascii="Arial" w:hAnsi="Arial" w:cs="Arial"/>
                <w:b/>
                <w:bCs/>
                <w:sz w:val="18"/>
                <w:szCs w:val="18"/>
              </w:rPr>
            </w:pPr>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Germany</w:t>
            </w:r>
          </w:p>
        </w:tc>
        <w:tc>
          <w:tcPr>
            <w:tcW w:w="4364" w:type="dxa"/>
          </w:tcPr>
          <w:p w:rsidR="00425982" w:rsidRPr="00B9381B" w:rsidRDefault="00425982" w:rsidP="006C197D">
            <w:pPr>
              <w:rPr>
                <w:rFonts w:ascii="Arial" w:hAnsi="Arial" w:cs="Arial"/>
                <w:sz w:val="18"/>
                <w:szCs w:val="18"/>
              </w:rPr>
            </w:pPr>
          </w:p>
        </w:tc>
      </w:tr>
      <w:tr w:rsidR="00425982" w:rsidRPr="00DA1F3C"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 xml:space="preserve">Ms </w:t>
            </w:r>
            <w:r w:rsidR="00FE25C6">
              <w:rPr>
                <w:rFonts w:ascii="Arial" w:hAnsi="Arial" w:cs="Arial"/>
                <w:b/>
                <w:bCs/>
                <w:sz w:val="18"/>
                <w:szCs w:val="18"/>
              </w:rPr>
              <w:t>Elsa Nickel</w:t>
            </w:r>
          </w:p>
          <w:p w:rsidR="00425982" w:rsidRPr="00B9381B" w:rsidRDefault="00425982" w:rsidP="006C197D">
            <w:pPr>
              <w:rPr>
                <w:rFonts w:ascii="Arial" w:hAnsi="Arial" w:cs="Arial"/>
                <w:sz w:val="18"/>
                <w:szCs w:val="18"/>
              </w:rPr>
            </w:pPr>
            <w:r w:rsidRPr="00B9381B">
              <w:rPr>
                <w:rFonts w:ascii="Arial" w:hAnsi="Arial" w:cs="Arial"/>
                <w:sz w:val="18"/>
                <w:szCs w:val="18"/>
              </w:rPr>
              <w:t>Head of Delegation</w:t>
            </w:r>
          </w:p>
          <w:p w:rsidR="00425982" w:rsidRPr="00B9381B" w:rsidRDefault="00425982" w:rsidP="006C197D">
            <w:pPr>
              <w:rPr>
                <w:rFonts w:ascii="Arial" w:hAnsi="Arial" w:cs="Arial"/>
                <w:sz w:val="18"/>
                <w:szCs w:val="18"/>
              </w:rPr>
            </w:pPr>
            <w:r w:rsidRPr="00B9381B">
              <w:rPr>
                <w:rFonts w:ascii="Arial" w:hAnsi="Arial" w:cs="Arial"/>
                <w:sz w:val="18"/>
                <w:szCs w:val="18"/>
              </w:rPr>
              <w:t>Federal Ministry for the Environment, Nature Protection and Nuclear Safety</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Postfach12 06 29 </w:t>
            </w:r>
          </w:p>
          <w:p w:rsidR="00425982" w:rsidRPr="00B9381B" w:rsidRDefault="00425982" w:rsidP="006C197D">
            <w:pPr>
              <w:rPr>
                <w:rFonts w:ascii="Arial" w:hAnsi="Arial" w:cs="Arial"/>
                <w:sz w:val="18"/>
                <w:szCs w:val="18"/>
              </w:rPr>
            </w:pPr>
            <w:r w:rsidRPr="00B9381B">
              <w:rPr>
                <w:rFonts w:ascii="Arial" w:hAnsi="Arial" w:cs="Arial"/>
                <w:sz w:val="18"/>
                <w:szCs w:val="18"/>
              </w:rPr>
              <w:t>D - 53048 Bonn</w:t>
            </w:r>
          </w:p>
          <w:p w:rsidR="00660F90" w:rsidRDefault="00660F90" w:rsidP="00660F90">
            <w:pPr>
              <w:rPr>
                <w:rFonts w:ascii="Arial" w:hAnsi="Arial" w:cs="Arial"/>
                <w:sz w:val="18"/>
                <w:szCs w:val="18"/>
                <w:lang w:val="fr-FR"/>
              </w:rPr>
            </w:pPr>
            <w:r>
              <w:rPr>
                <w:rFonts w:ascii="Arial" w:hAnsi="Arial" w:cs="Arial"/>
                <w:sz w:val="18"/>
                <w:szCs w:val="18"/>
                <w:lang w:val="fr-FR"/>
              </w:rPr>
              <w:t>P</w:t>
            </w:r>
            <w:r w:rsidRPr="0028467F">
              <w:rPr>
                <w:rFonts w:ascii="Arial" w:hAnsi="Arial" w:cs="Arial"/>
                <w:sz w:val="18"/>
                <w:szCs w:val="18"/>
                <w:lang w:val="fr-FR"/>
              </w:rPr>
              <w:t>hone</w:t>
            </w:r>
            <w:r>
              <w:rPr>
                <w:rFonts w:ascii="Arial" w:hAnsi="Arial" w:cs="Arial"/>
                <w:sz w:val="18"/>
                <w:szCs w:val="18"/>
                <w:lang w:val="fr-FR"/>
              </w:rPr>
              <w:t>: +49 22899</w:t>
            </w:r>
            <w:r w:rsidRPr="0028467F">
              <w:rPr>
                <w:rFonts w:ascii="Arial" w:hAnsi="Arial" w:cs="Arial"/>
                <w:sz w:val="18"/>
                <w:szCs w:val="18"/>
                <w:lang w:val="fr-FR"/>
              </w:rPr>
              <w:t xml:space="preserve"> 305 2605 </w:t>
            </w:r>
          </w:p>
          <w:p w:rsidR="00660F90" w:rsidRPr="0028467F" w:rsidRDefault="00660F90" w:rsidP="00660F90">
            <w:pPr>
              <w:rPr>
                <w:rFonts w:ascii="Arial" w:hAnsi="Arial" w:cs="Arial"/>
                <w:sz w:val="18"/>
                <w:szCs w:val="18"/>
                <w:lang w:val="fr-FR"/>
              </w:rPr>
            </w:pPr>
            <w:r>
              <w:rPr>
                <w:rFonts w:ascii="Arial" w:hAnsi="Arial" w:cs="Arial"/>
                <w:sz w:val="18"/>
                <w:szCs w:val="18"/>
                <w:lang w:val="fr-FR"/>
              </w:rPr>
              <w:t>Mobile : +49 162 139 5425</w:t>
            </w:r>
          </w:p>
          <w:p w:rsidR="00425982" w:rsidRPr="00BE1F2F" w:rsidRDefault="00660F90" w:rsidP="00660F90">
            <w:pPr>
              <w:rPr>
                <w:rFonts w:ascii="Arial" w:hAnsi="Arial" w:cs="Arial"/>
                <w:sz w:val="18"/>
                <w:szCs w:val="18"/>
                <w:lang w:val="de-DE"/>
              </w:rPr>
            </w:pPr>
            <w:r w:rsidRPr="00660F90">
              <w:rPr>
                <w:rFonts w:ascii="Arial" w:hAnsi="Arial" w:cs="Arial"/>
                <w:sz w:val="18"/>
                <w:szCs w:val="18"/>
                <w:lang w:val="de-DE"/>
              </w:rPr>
              <w:t xml:space="preserve">E-mail:  </w:t>
            </w:r>
            <w:hyperlink r:id="rId12" w:history="1">
              <w:r w:rsidRPr="00660F90">
                <w:rPr>
                  <w:rStyle w:val="Hyperlink"/>
                  <w:rFonts w:ascii="Arial" w:hAnsi="Arial" w:cs="Arial"/>
                  <w:sz w:val="18"/>
                  <w:szCs w:val="18"/>
                  <w:lang w:val="de-DE"/>
                </w:rPr>
                <w:t>elsa.nickel@bmu.bund.de</w:t>
              </w:r>
            </w:hyperlink>
          </w:p>
        </w:tc>
        <w:tc>
          <w:tcPr>
            <w:tcW w:w="4364"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Mr Bernd Scherer</w:t>
            </w:r>
          </w:p>
          <w:p w:rsidR="00425982" w:rsidRPr="00B9381B" w:rsidRDefault="00425982" w:rsidP="006C197D">
            <w:pPr>
              <w:rPr>
                <w:rFonts w:ascii="Arial" w:hAnsi="Arial" w:cs="Arial"/>
                <w:sz w:val="18"/>
                <w:szCs w:val="18"/>
              </w:rPr>
            </w:pPr>
            <w:r w:rsidRPr="00B9381B">
              <w:rPr>
                <w:rFonts w:ascii="Arial" w:hAnsi="Arial" w:cs="Arial"/>
                <w:sz w:val="18"/>
                <w:szCs w:val="18"/>
              </w:rPr>
              <w:t>Deputy Director General</w:t>
            </w:r>
          </w:p>
          <w:p w:rsidR="00425982" w:rsidRPr="00B9381B" w:rsidRDefault="00425982" w:rsidP="006C197D">
            <w:pPr>
              <w:rPr>
                <w:rFonts w:ascii="Arial" w:hAnsi="Arial" w:cs="Arial"/>
                <w:sz w:val="18"/>
                <w:szCs w:val="18"/>
              </w:rPr>
            </w:pPr>
            <w:r w:rsidRPr="00B9381B">
              <w:rPr>
                <w:rFonts w:ascii="Arial" w:hAnsi="Arial" w:cs="Arial"/>
                <w:sz w:val="18"/>
                <w:szCs w:val="18"/>
              </w:rPr>
              <w:t>Department for Water Management, Marine and Coastal Protection</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Ministry of Energy Transition, Agriculture, Environment and Rural Areas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Mercatorstrasse 3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D - 24106 Kiel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Phone: +49 431 988 7288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Mobile: +49 175 585 7418</w:t>
            </w:r>
          </w:p>
          <w:p w:rsidR="00425982" w:rsidRPr="005B2B76" w:rsidRDefault="00425982" w:rsidP="006C197D">
            <w:pPr>
              <w:rPr>
                <w:rFonts w:ascii="Arial" w:hAnsi="Arial" w:cs="Arial"/>
                <w:sz w:val="18"/>
                <w:szCs w:val="18"/>
                <w:lang w:val="de-DE"/>
              </w:rPr>
            </w:pPr>
            <w:r w:rsidRPr="005B2B76">
              <w:rPr>
                <w:rFonts w:ascii="Arial" w:hAnsi="Arial" w:cs="Arial"/>
                <w:sz w:val="18"/>
                <w:szCs w:val="18"/>
                <w:lang w:val="de-DE"/>
              </w:rPr>
              <w:t xml:space="preserve">E-mail: </w:t>
            </w:r>
            <w:hyperlink r:id="rId13" w:history="1">
              <w:r w:rsidRPr="005B2B76">
                <w:rPr>
                  <w:rStyle w:val="Hyperlink"/>
                  <w:rFonts w:ascii="Arial" w:hAnsi="Arial" w:cs="Arial"/>
                  <w:sz w:val="18"/>
                  <w:szCs w:val="18"/>
                  <w:lang w:val="de-DE"/>
                </w:rPr>
                <w:t>bernd.scherer@mlur.landsh.de</w:t>
              </w:r>
            </w:hyperlink>
          </w:p>
        </w:tc>
      </w:tr>
      <w:tr w:rsidR="00425982" w:rsidRPr="00DA1F3C" w:rsidTr="006C197D">
        <w:tc>
          <w:tcPr>
            <w:tcW w:w="4089" w:type="dxa"/>
          </w:tcPr>
          <w:p w:rsidR="00425982" w:rsidRPr="00B9381B" w:rsidRDefault="00425982" w:rsidP="006C197D">
            <w:pPr>
              <w:rPr>
                <w:rFonts w:ascii="Arial" w:hAnsi="Arial" w:cs="Arial"/>
                <w:sz w:val="18"/>
                <w:szCs w:val="18"/>
              </w:rPr>
            </w:pPr>
            <w:r w:rsidRPr="00B9381B">
              <w:rPr>
                <w:rFonts w:ascii="Arial" w:hAnsi="Arial" w:cs="Arial"/>
                <w:b/>
                <w:bCs/>
                <w:sz w:val="18"/>
                <w:szCs w:val="18"/>
              </w:rPr>
              <w:t>Mr Hubertus Hebbelmann</w:t>
            </w:r>
          </w:p>
          <w:p w:rsidR="00425982" w:rsidRPr="00B9381B" w:rsidRDefault="00425982" w:rsidP="006C197D">
            <w:pPr>
              <w:rPr>
                <w:rFonts w:ascii="Arial" w:hAnsi="Arial" w:cs="Arial"/>
                <w:sz w:val="18"/>
                <w:szCs w:val="18"/>
              </w:rPr>
            </w:pPr>
            <w:r w:rsidRPr="00B9381B">
              <w:rPr>
                <w:rFonts w:ascii="Arial" w:hAnsi="Arial" w:cs="Arial"/>
                <w:sz w:val="18"/>
                <w:szCs w:val="18"/>
              </w:rPr>
              <w:lastRenderedPageBreak/>
              <w:t xml:space="preserve">Ministry of Environment, Energy, and Climate </w:t>
            </w:r>
          </w:p>
          <w:p w:rsidR="00425982" w:rsidRPr="00CF30B9" w:rsidRDefault="00425982" w:rsidP="006C197D">
            <w:pPr>
              <w:rPr>
                <w:rFonts w:ascii="Arial" w:hAnsi="Arial" w:cs="Arial"/>
                <w:sz w:val="18"/>
                <w:szCs w:val="18"/>
                <w:lang w:val="de-DE"/>
              </w:rPr>
            </w:pPr>
            <w:r w:rsidRPr="00CF30B9">
              <w:rPr>
                <w:rFonts w:ascii="Arial" w:hAnsi="Arial" w:cs="Arial"/>
                <w:sz w:val="18"/>
                <w:szCs w:val="18"/>
                <w:lang w:val="de-DE"/>
              </w:rPr>
              <w:t>Protectionof Niedersachsen</w:t>
            </w:r>
          </w:p>
          <w:p w:rsidR="00425982" w:rsidRPr="00CF30B9" w:rsidRDefault="00425982" w:rsidP="006C197D">
            <w:pPr>
              <w:rPr>
                <w:rFonts w:ascii="Arial" w:hAnsi="Arial" w:cs="Arial"/>
                <w:sz w:val="18"/>
                <w:szCs w:val="18"/>
                <w:lang w:val="de-DE"/>
              </w:rPr>
            </w:pPr>
            <w:r w:rsidRPr="00CF30B9">
              <w:rPr>
                <w:rFonts w:ascii="Arial" w:hAnsi="Arial" w:cs="Arial"/>
                <w:sz w:val="18"/>
                <w:szCs w:val="18"/>
                <w:lang w:val="de-DE"/>
              </w:rPr>
              <w:t xml:space="preserve">Referat 52 </w:t>
            </w:r>
          </w:p>
          <w:p w:rsidR="00425982" w:rsidRPr="00CF30B9" w:rsidRDefault="00425982" w:rsidP="006C197D">
            <w:pPr>
              <w:rPr>
                <w:rFonts w:ascii="Arial" w:hAnsi="Arial" w:cs="Arial"/>
                <w:sz w:val="18"/>
                <w:szCs w:val="18"/>
                <w:lang w:val="de-DE"/>
              </w:rPr>
            </w:pPr>
            <w:r w:rsidRPr="00CF30B9">
              <w:rPr>
                <w:rFonts w:ascii="Arial" w:hAnsi="Arial" w:cs="Arial"/>
                <w:sz w:val="18"/>
                <w:szCs w:val="18"/>
                <w:lang w:val="de-DE"/>
              </w:rPr>
              <w:t xml:space="preserve">Postfach 4107 </w:t>
            </w:r>
          </w:p>
          <w:p w:rsidR="00425982" w:rsidRPr="00FC704B" w:rsidRDefault="00425982" w:rsidP="006C197D">
            <w:pPr>
              <w:rPr>
                <w:rFonts w:ascii="Arial" w:hAnsi="Arial" w:cs="Arial"/>
                <w:sz w:val="18"/>
                <w:szCs w:val="18"/>
                <w:lang w:val="de-DE"/>
              </w:rPr>
            </w:pPr>
            <w:r w:rsidRPr="00FC704B">
              <w:rPr>
                <w:rFonts w:ascii="Arial" w:hAnsi="Arial" w:cs="Arial"/>
                <w:sz w:val="18"/>
                <w:szCs w:val="18"/>
                <w:lang w:val="de-DE"/>
              </w:rPr>
              <w:t xml:space="preserve">D - 30041 Hannover </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phone: </w:t>
            </w:r>
            <w:r w:rsidRPr="00B9381B">
              <w:rPr>
                <w:rFonts w:ascii="Arial" w:hAnsi="Arial" w:cs="Arial"/>
                <w:sz w:val="18"/>
                <w:szCs w:val="18"/>
              </w:rPr>
              <w:tab/>
              <w:t xml:space="preserve">+49 (0) 511120-3382 </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fax:      </w:t>
            </w:r>
            <w:r w:rsidRPr="00B9381B">
              <w:rPr>
                <w:rFonts w:ascii="Arial" w:hAnsi="Arial" w:cs="Arial"/>
                <w:sz w:val="18"/>
                <w:szCs w:val="18"/>
              </w:rPr>
              <w:tab/>
              <w:t xml:space="preserve">+49 (0) 511120-993382 </w:t>
            </w:r>
          </w:p>
          <w:p w:rsidR="00425982" w:rsidRPr="00B9381B" w:rsidRDefault="00CA44DC" w:rsidP="006C197D">
            <w:pPr>
              <w:rPr>
                <w:rFonts w:ascii="Arial" w:hAnsi="Arial" w:cs="Arial"/>
                <w:sz w:val="18"/>
                <w:szCs w:val="18"/>
              </w:rPr>
            </w:pPr>
            <w:hyperlink r:id="rId14" w:history="1">
              <w:r w:rsidR="00425982" w:rsidRPr="00B3095D">
                <w:rPr>
                  <w:rStyle w:val="Hyperlink"/>
                  <w:rFonts w:ascii="Arial" w:hAnsi="Arial" w:cs="Arial"/>
                  <w:sz w:val="18"/>
                  <w:szCs w:val="18"/>
                </w:rPr>
                <w:t>hubertus.hebbelmann@mu.niedersachsen.de</w:t>
              </w:r>
            </w:hyperlink>
          </w:p>
        </w:tc>
        <w:tc>
          <w:tcPr>
            <w:tcW w:w="4364" w:type="dxa"/>
          </w:tcPr>
          <w:p w:rsidR="00FE25C6" w:rsidRPr="00B9381B" w:rsidRDefault="00FE25C6" w:rsidP="00FE25C6">
            <w:pPr>
              <w:pStyle w:val="Sprechblasentext"/>
              <w:snapToGrid w:val="0"/>
              <w:rPr>
                <w:rFonts w:ascii="Arial" w:hAnsi="Arial" w:cs="Arial"/>
                <w:b/>
                <w:bCs/>
                <w:sz w:val="18"/>
                <w:szCs w:val="18"/>
              </w:rPr>
            </w:pPr>
            <w:r w:rsidRPr="00B9381B">
              <w:rPr>
                <w:rFonts w:ascii="Arial" w:hAnsi="Arial" w:cs="Arial"/>
                <w:b/>
                <w:bCs/>
                <w:sz w:val="18"/>
                <w:szCs w:val="18"/>
              </w:rPr>
              <w:lastRenderedPageBreak/>
              <w:t>Mr Klaus Janke</w:t>
            </w:r>
          </w:p>
          <w:p w:rsidR="00FE25C6" w:rsidRPr="00B9381B" w:rsidRDefault="00FE25C6" w:rsidP="00FE25C6">
            <w:pPr>
              <w:rPr>
                <w:rFonts w:ascii="Arial" w:hAnsi="Arial" w:cs="Arial"/>
                <w:sz w:val="18"/>
                <w:szCs w:val="18"/>
              </w:rPr>
            </w:pPr>
            <w:r w:rsidRPr="00B9381B">
              <w:rPr>
                <w:rFonts w:ascii="Arial" w:hAnsi="Arial" w:cs="Arial"/>
                <w:sz w:val="18"/>
                <w:szCs w:val="18"/>
              </w:rPr>
              <w:lastRenderedPageBreak/>
              <w:t>Ministry of Urban Development and Environment</w:t>
            </w:r>
          </w:p>
          <w:p w:rsidR="00FE25C6" w:rsidRPr="00B9381B" w:rsidRDefault="00FE25C6" w:rsidP="00FE25C6">
            <w:pPr>
              <w:rPr>
                <w:rFonts w:ascii="Arial" w:hAnsi="Arial" w:cs="Arial"/>
                <w:sz w:val="18"/>
                <w:szCs w:val="18"/>
              </w:rPr>
            </w:pPr>
            <w:r w:rsidRPr="00B9381B">
              <w:rPr>
                <w:rFonts w:ascii="Arial" w:hAnsi="Arial" w:cs="Arial"/>
                <w:sz w:val="18"/>
                <w:szCs w:val="18"/>
              </w:rPr>
              <w:t>Free and Hanseatic City of Hamburg</w:t>
            </w:r>
          </w:p>
          <w:p w:rsidR="00FE25C6" w:rsidRPr="00CF30B9" w:rsidRDefault="00FE25C6" w:rsidP="00FE25C6">
            <w:pPr>
              <w:rPr>
                <w:rFonts w:ascii="Arial" w:hAnsi="Arial" w:cs="Arial"/>
                <w:sz w:val="18"/>
                <w:szCs w:val="18"/>
                <w:lang w:val="de-DE"/>
              </w:rPr>
            </w:pPr>
            <w:r w:rsidRPr="00CF30B9">
              <w:rPr>
                <w:rFonts w:ascii="Arial" w:hAnsi="Arial" w:cs="Arial"/>
                <w:sz w:val="18"/>
                <w:szCs w:val="18"/>
                <w:lang w:val="de-DE"/>
              </w:rPr>
              <w:t xml:space="preserve">Stadthausbrücke 8 </w:t>
            </w:r>
          </w:p>
          <w:p w:rsidR="00FE25C6" w:rsidRPr="00CF30B9" w:rsidRDefault="00FE25C6" w:rsidP="00FE25C6">
            <w:pPr>
              <w:rPr>
                <w:rFonts w:ascii="Arial" w:hAnsi="Arial" w:cs="Arial"/>
                <w:sz w:val="18"/>
                <w:szCs w:val="18"/>
                <w:lang w:val="de-DE"/>
              </w:rPr>
            </w:pPr>
            <w:r w:rsidRPr="00CF30B9">
              <w:rPr>
                <w:rFonts w:ascii="Arial" w:hAnsi="Arial" w:cs="Arial"/>
                <w:sz w:val="18"/>
                <w:szCs w:val="18"/>
                <w:lang w:val="de-DE"/>
              </w:rPr>
              <w:t xml:space="preserve">D - 20355 Hamburg </w:t>
            </w:r>
          </w:p>
          <w:p w:rsidR="00FE25C6" w:rsidRPr="00CF30B9" w:rsidRDefault="00FE25C6" w:rsidP="00FE25C6">
            <w:pPr>
              <w:pStyle w:val="Sprechblasentext"/>
              <w:snapToGrid w:val="0"/>
              <w:rPr>
                <w:rFonts w:ascii="Arial" w:hAnsi="Arial" w:cs="Arial"/>
                <w:sz w:val="18"/>
                <w:szCs w:val="18"/>
                <w:lang w:val="de-DE"/>
              </w:rPr>
            </w:pPr>
            <w:r w:rsidRPr="00CF30B9">
              <w:rPr>
                <w:rFonts w:ascii="Arial" w:hAnsi="Arial" w:cs="Arial"/>
                <w:sz w:val="18"/>
                <w:szCs w:val="18"/>
                <w:lang w:val="de-DE"/>
              </w:rPr>
              <w:t>Phone: +49 40428403392</w:t>
            </w:r>
          </w:p>
          <w:p w:rsidR="00425982" w:rsidRPr="00FC704B" w:rsidRDefault="00FE25C6" w:rsidP="00FE25C6">
            <w:pPr>
              <w:rPr>
                <w:rFonts w:ascii="Arial" w:hAnsi="Arial" w:cs="Arial"/>
                <w:sz w:val="18"/>
                <w:szCs w:val="18"/>
                <w:lang w:val="fr-FR"/>
              </w:rPr>
            </w:pPr>
            <w:r w:rsidRPr="00CF30B9">
              <w:rPr>
                <w:rFonts w:ascii="Arial" w:hAnsi="Arial" w:cs="Arial"/>
                <w:sz w:val="18"/>
                <w:szCs w:val="18"/>
                <w:lang w:val="de-DE"/>
              </w:rPr>
              <w:t>E-mail: klaus.janke@bsu.hamburg.de</w:t>
            </w:r>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lastRenderedPageBreak/>
              <w:t>Advisors</w:t>
            </w:r>
          </w:p>
        </w:tc>
        <w:tc>
          <w:tcPr>
            <w:tcW w:w="4364" w:type="dxa"/>
          </w:tcPr>
          <w:p w:rsidR="00425982" w:rsidRPr="00B9381B" w:rsidRDefault="00425982" w:rsidP="006C197D">
            <w:pPr>
              <w:rPr>
                <w:rFonts w:ascii="Arial" w:hAnsi="Arial" w:cs="Arial"/>
                <w:b/>
                <w:bCs/>
                <w:sz w:val="18"/>
                <w:szCs w:val="18"/>
              </w:rPr>
            </w:pPr>
          </w:p>
        </w:tc>
      </w:tr>
      <w:tr w:rsidR="00425982" w:rsidRPr="00425982" w:rsidTr="006C197D">
        <w:tc>
          <w:tcPr>
            <w:tcW w:w="4089" w:type="dxa"/>
          </w:tcPr>
          <w:p w:rsidR="00660F90" w:rsidRPr="008A688D" w:rsidRDefault="00660F90" w:rsidP="00660F90">
            <w:pPr>
              <w:rPr>
                <w:rFonts w:ascii="Arial" w:hAnsi="Arial" w:cs="Arial"/>
                <w:sz w:val="18"/>
                <w:szCs w:val="18"/>
              </w:rPr>
            </w:pPr>
            <w:r w:rsidRPr="008A688D">
              <w:rPr>
                <w:rFonts w:ascii="Arial" w:hAnsi="Arial" w:cs="Arial"/>
                <w:b/>
                <w:bCs/>
                <w:sz w:val="18"/>
                <w:szCs w:val="18"/>
              </w:rPr>
              <w:t>Mr Preben Friis-Hauge</w:t>
            </w:r>
            <w:r w:rsidRPr="008A688D">
              <w:rPr>
                <w:rFonts w:ascii="Arial" w:hAnsi="Arial" w:cs="Arial"/>
                <w:b/>
                <w:bCs/>
                <w:sz w:val="18"/>
                <w:szCs w:val="18"/>
              </w:rPr>
              <w:br/>
            </w:r>
            <w:r w:rsidRPr="008A688D">
              <w:rPr>
                <w:rFonts w:ascii="Arial" w:hAnsi="Arial" w:cs="Arial"/>
                <w:sz w:val="18"/>
                <w:szCs w:val="18"/>
              </w:rPr>
              <w:t>Chairman WSF</w:t>
            </w:r>
          </w:p>
          <w:p w:rsidR="00660F90" w:rsidRPr="005B2B76" w:rsidRDefault="00660F90" w:rsidP="00660F90">
            <w:pPr>
              <w:rPr>
                <w:rFonts w:ascii="Arial" w:hAnsi="Arial" w:cs="Arial"/>
                <w:sz w:val="18"/>
                <w:szCs w:val="18"/>
                <w:lang w:val="de-DE"/>
              </w:rPr>
            </w:pPr>
            <w:r w:rsidRPr="005B2B76">
              <w:rPr>
                <w:rFonts w:ascii="Arial" w:hAnsi="Arial" w:cs="Arial"/>
                <w:sz w:val="18"/>
                <w:szCs w:val="18"/>
                <w:lang w:val="de-DE"/>
              </w:rPr>
              <w:t>Søndergade 18</w:t>
            </w:r>
          </w:p>
          <w:p w:rsidR="00660F90" w:rsidRPr="005B2B76" w:rsidRDefault="00660F90" w:rsidP="00660F90">
            <w:pPr>
              <w:rPr>
                <w:rFonts w:ascii="Arial" w:hAnsi="Arial" w:cs="Arial"/>
                <w:sz w:val="18"/>
                <w:szCs w:val="18"/>
                <w:lang w:val="de-DE"/>
              </w:rPr>
            </w:pPr>
            <w:r w:rsidRPr="005B2B76">
              <w:rPr>
                <w:rFonts w:ascii="Arial" w:hAnsi="Arial" w:cs="Arial"/>
                <w:sz w:val="18"/>
                <w:szCs w:val="18"/>
                <w:lang w:val="de-DE"/>
              </w:rPr>
              <w:t>DK - 6862 Tistrup</w:t>
            </w:r>
          </w:p>
          <w:p w:rsidR="00660F90" w:rsidRPr="005B2B76" w:rsidRDefault="00660F90" w:rsidP="00660F90">
            <w:pPr>
              <w:rPr>
                <w:rFonts w:ascii="Arial" w:hAnsi="Arial" w:cs="Arial"/>
                <w:sz w:val="18"/>
                <w:szCs w:val="18"/>
                <w:lang w:val="de-DE"/>
              </w:rPr>
            </w:pPr>
            <w:r w:rsidRPr="005B2B76">
              <w:rPr>
                <w:rFonts w:ascii="Arial" w:hAnsi="Arial" w:cs="Arial"/>
                <w:sz w:val="18"/>
                <w:szCs w:val="18"/>
                <w:lang w:val="de-DE"/>
              </w:rPr>
              <w:t>Mobile: +45 60 21 45 44</w:t>
            </w:r>
          </w:p>
          <w:p w:rsidR="00425982" w:rsidRPr="00CF30B9" w:rsidRDefault="00660F90" w:rsidP="00660F90">
            <w:pPr>
              <w:rPr>
                <w:rFonts w:ascii="Arial" w:hAnsi="Arial" w:cs="Arial"/>
                <w:b/>
                <w:bCs/>
                <w:sz w:val="18"/>
                <w:szCs w:val="18"/>
                <w:lang w:val="de-DE"/>
              </w:rPr>
            </w:pPr>
            <w:r w:rsidRPr="00660F90">
              <w:rPr>
                <w:rFonts w:ascii="Arial" w:hAnsi="Arial" w:cs="Arial"/>
                <w:sz w:val="18"/>
                <w:szCs w:val="18"/>
                <w:lang w:val="de-DE"/>
              </w:rPr>
              <w:t xml:space="preserve">E-mail: </w:t>
            </w:r>
            <w:hyperlink r:id="rId15" w:history="1">
              <w:r w:rsidRPr="00660F90">
                <w:rPr>
                  <w:rFonts w:ascii="Arial" w:hAnsi="Arial" w:cs="Arial"/>
                  <w:sz w:val="18"/>
                  <w:szCs w:val="18"/>
                  <w:lang w:val="de-DE"/>
                </w:rPr>
                <w:t>prfh@varde.dk</w:t>
              </w:r>
            </w:hyperlink>
          </w:p>
        </w:tc>
        <w:tc>
          <w:tcPr>
            <w:tcW w:w="4364"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Mr Herman Verheij</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Wadden Sea Team </w:t>
            </w:r>
          </w:p>
          <w:p w:rsidR="00425982" w:rsidRPr="00B9381B" w:rsidRDefault="00425982" w:rsidP="006C197D">
            <w:pPr>
              <w:rPr>
                <w:rFonts w:ascii="Arial" w:hAnsi="Arial" w:cs="Arial"/>
                <w:sz w:val="18"/>
                <w:szCs w:val="18"/>
              </w:rPr>
            </w:pPr>
            <w:r w:rsidRPr="00B9381B">
              <w:rPr>
                <w:rFonts w:ascii="Arial" w:hAnsi="Arial" w:cs="Arial"/>
                <w:sz w:val="18"/>
                <w:szCs w:val="18"/>
              </w:rPr>
              <w:t>Wadden Society</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PO Box  90 </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NL - 8860 AB Harlingen </w:t>
            </w:r>
          </w:p>
          <w:p w:rsidR="00425982" w:rsidRPr="00B9381B" w:rsidRDefault="00425982" w:rsidP="006C197D">
            <w:pPr>
              <w:rPr>
                <w:rFonts w:ascii="Arial" w:hAnsi="Arial" w:cs="Arial"/>
                <w:sz w:val="18"/>
                <w:szCs w:val="18"/>
              </w:rPr>
            </w:pPr>
            <w:r w:rsidRPr="00B9381B">
              <w:rPr>
                <w:rFonts w:ascii="Arial" w:hAnsi="Arial" w:cs="Arial"/>
                <w:sz w:val="18"/>
                <w:szCs w:val="18"/>
              </w:rPr>
              <w:t>Phone: +31 51 749 3640</w:t>
            </w:r>
          </w:p>
          <w:p w:rsidR="00425982" w:rsidRPr="00B9381B" w:rsidRDefault="00425982" w:rsidP="006C197D">
            <w:pPr>
              <w:rPr>
                <w:rFonts w:ascii="Arial" w:hAnsi="Arial" w:cs="Arial"/>
                <w:sz w:val="18"/>
                <w:szCs w:val="18"/>
              </w:rPr>
            </w:pPr>
            <w:r w:rsidRPr="00B9381B">
              <w:rPr>
                <w:rFonts w:ascii="Arial" w:hAnsi="Arial" w:cs="Arial"/>
                <w:sz w:val="18"/>
                <w:szCs w:val="18"/>
              </w:rPr>
              <w:t>Mobile: +31 6 13 54 9964</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E-mail: </w:t>
            </w:r>
            <w:hyperlink r:id="rId16" w:history="1">
              <w:r w:rsidRPr="00FC704B">
                <w:rPr>
                  <w:rFonts w:ascii="Arial" w:hAnsi="Arial" w:cs="Arial"/>
                  <w:sz w:val="18"/>
                  <w:szCs w:val="18"/>
                  <w:lang w:val="fr-FR"/>
                </w:rPr>
                <w:t>verheij@waddenvereniging.nl</w:t>
              </w:r>
            </w:hyperlink>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Secretariat</w:t>
            </w:r>
          </w:p>
        </w:tc>
        <w:tc>
          <w:tcPr>
            <w:tcW w:w="4364" w:type="dxa"/>
          </w:tcPr>
          <w:p w:rsidR="00425982" w:rsidRPr="00B9381B" w:rsidRDefault="00425982" w:rsidP="006C197D">
            <w:pPr>
              <w:rPr>
                <w:rFonts w:ascii="Arial" w:hAnsi="Arial" w:cs="Arial"/>
                <w:b/>
                <w:bCs/>
                <w:sz w:val="18"/>
                <w:szCs w:val="18"/>
              </w:rPr>
            </w:pPr>
          </w:p>
        </w:tc>
      </w:tr>
      <w:tr w:rsidR="00425982" w:rsidRPr="00B9381B" w:rsidTr="006C197D">
        <w:trPr>
          <w:trHeight w:val="424"/>
        </w:trPr>
        <w:tc>
          <w:tcPr>
            <w:tcW w:w="8453" w:type="dxa"/>
            <w:gridSpan w:val="2"/>
          </w:tcPr>
          <w:p w:rsidR="00425982" w:rsidRPr="00B9381B" w:rsidRDefault="00425982" w:rsidP="006C197D">
            <w:pPr>
              <w:rPr>
                <w:rFonts w:ascii="Arial" w:hAnsi="Arial" w:cs="Arial"/>
                <w:b/>
                <w:bCs/>
                <w:sz w:val="18"/>
                <w:szCs w:val="18"/>
              </w:rPr>
            </w:pPr>
            <w:r w:rsidRPr="00B9381B">
              <w:rPr>
                <w:rFonts w:ascii="Arial" w:hAnsi="Arial" w:cs="Arial"/>
                <w:b/>
                <w:bCs/>
                <w:sz w:val="18"/>
                <w:szCs w:val="18"/>
              </w:rPr>
              <w:t>Jens Enemark, secretary</w:t>
            </w:r>
          </w:p>
          <w:p w:rsidR="00425982" w:rsidRPr="00B9381B" w:rsidRDefault="00425982" w:rsidP="006C197D">
            <w:pPr>
              <w:rPr>
                <w:rFonts w:ascii="Arial" w:hAnsi="Arial" w:cs="Arial"/>
                <w:b/>
                <w:bCs/>
                <w:sz w:val="18"/>
                <w:szCs w:val="18"/>
              </w:rPr>
            </w:pPr>
            <w:r w:rsidRPr="00B9381B">
              <w:rPr>
                <w:rFonts w:ascii="Arial" w:hAnsi="Arial" w:cs="Arial"/>
                <w:b/>
                <w:bCs/>
                <w:sz w:val="18"/>
                <w:szCs w:val="18"/>
              </w:rPr>
              <w:t>Folkert de Jong</w:t>
            </w:r>
          </w:p>
        </w:tc>
      </w:tr>
    </w:tbl>
    <w:p w:rsidR="00425982" w:rsidRPr="00B9381B" w:rsidRDefault="00425982" w:rsidP="000D06F1">
      <w:pPr>
        <w:rPr>
          <w:rFonts w:ascii="Arial" w:hAnsi="Arial" w:cs="Arial"/>
          <w:sz w:val="18"/>
          <w:szCs w:val="18"/>
        </w:rPr>
      </w:pPr>
    </w:p>
    <w:p w:rsidR="00425982" w:rsidRPr="00B9381B" w:rsidRDefault="00425982" w:rsidP="000D06F1">
      <w:pPr>
        <w:rPr>
          <w:rFonts w:ascii="Arial" w:hAnsi="Arial" w:cs="Arial"/>
          <w:sz w:val="20"/>
          <w:szCs w:val="20"/>
        </w:rPr>
      </w:pPr>
    </w:p>
    <w:p w:rsidR="00425982" w:rsidRPr="00B9381B" w:rsidRDefault="00425982" w:rsidP="000D06F1">
      <w:pPr>
        <w:rPr>
          <w:rFonts w:ascii="Arial" w:hAnsi="Arial" w:cs="Arial"/>
          <w:b/>
          <w:bCs/>
          <w:sz w:val="20"/>
          <w:szCs w:val="20"/>
        </w:rPr>
      </w:pPr>
      <w:r w:rsidRPr="00B9381B">
        <w:rPr>
          <w:rFonts w:ascii="Arial" w:hAnsi="Arial" w:cs="Arial"/>
          <w:b/>
          <w:bCs/>
          <w:sz w:val="20"/>
          <w:szCs w:val="20"/>
        </w:rPr>
        <w:t>Supporting Staff</w:t>
      </w:r>
    </w:p>
    <w:p w:rsidR="00425982" w:rsidRPr="00B9381B" w:rsidRDefault="00425982" w:rsidP="000D06F1">
      <w:pPr>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425982" w:rsidRPr="00DA1F3C" w:rsidTr="006C197D">
        <w:tc>
          <w:tcPr>
            <w:tcW w:w="4088"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Ms Stefanie Hedtkamp</w:t>
            </w:r>
          </w:p>
          <w:p w:rsidR="00425982" w:rsidRPr="00B9381B" w:rsidRDefault="00425982" w:rsidP="006C197D">
            <w:pPr>
              <w:rPr>
                <w:rFonts w:ascii="Arial" w:hAnsi="Arial" w:cs="Arial"/>
                <w:sz w:val="18"/>
                <w:szCs w:val="18"/>
              </w:rPr>
            </w:pPr>
            <w:r w:rsidRPr="00B9381B">
              <w:rPr>
                <w:rFonts w:ascii="Arial" w:hAnsi="Arial" w:cs="Arial"/>
                <w:sz w:val="18"/>
                <w:szCs w:val="18"/>
              </w:rPr>
              <w:t>Federal Ministry for the Environment, Nature Protection and Nuclear Safety  (BMU)</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Habitat Protection, Natura 2000 and Marine Nature Conservation</w:t>
            </w:r>
            <w:r w:rsidRPr="0034123B">
              <w:rPr>
                <w:rFonts w:ascii="Arial" w:hAnsi="Arial" w:cs="Arial"/>
                <w:sz w:val="18"/>
                <w:szCs w:val="18"/>
                <w:lang w:val="fr-FR"/>
              </w:rPr>
              <w:br/>
            </w:r>
            <w:r w:rsidRPr="00FC704B">
              <w:rPr>
                <w:rFonts w:ascii="Arial" w:hAnsi="Arial" w:cs="Arial"/>
                <w:sz w:val="18"/>
                <w:szCs w:val="18"/>
                <w:lang w:val="fr-FR"/>
              </w:rPr>
              <w:t xml:space="preserve">Robert-Schuman-Platz 3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D - 53175 Bonn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phone: +49 (0) 228 99 305 2629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fax:      +49 (0) 228 99 305 2694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e-mail: </w:t>
            </w:r>
            <w:hyperlink r:id="rId17" w:history="1">
              <w:r w:rsidRPr="00FC704B">
                <w:rPr>
                  <w:rStyle w:val="Hyperlink"/>
                  <w:rFonts w:ascii="Arial" w:hAnsi="Arial" w:cs="Arial"/>
                  <w:sz w:val="18"/>
                  <w:szCs w:val="18"/>
                  <w:lang w:val="fr-FR"/>
                </w:rPr>
                <w:t>stefanie.hedtkamp@bmu.bund.de</w:t>
              </w:r>
            </w:hyperlink>
          </w:p>
          <w:p w:rsidR="00425982" w:rsidRPr="00FC704B" w:rsidRDefault="00425982" w:rsidP="006C197D">
            <w:pPr>
              <w:rPr>
                <w:rFonts w:ascii="Arial" w:hAnsi="Arial" w:cs="Arial"/>
                <w:sz w:val="18"/>
                <w:szCs w:val="18"/>
                <w:lang w:val="fr-FR"/>
              </w:rPr>
            </w:pPr>
          </w:p>
        </w:tc>
        <w:tc>
          <w:tcPr>
            <w:tcW w:w="4363" w:type="dxa"/>
          </w:tcPr>
          <w:p w:rsidR="00FE25C6" w:rsidRPr="00CA44DC" w:rsidRDefault="00FE25C6" w:rsidP="00FE25C6">
            <w:pPr>
              <w:rPr>
                <w:rFonts w:ascii="Arial" w:hAnsi="Arial" w:cs="Arial"/>
                <w:b/>
                <w:sz w:val="18"/>
                <w:szCs w:val="18"/>
              </w:rPr>
            </w:pPr>
            <w:r w:rsidRPr="00CA44DC">
              <w:rPr>
                <w:rFonts w:ascii="Arial" w:hAnsi="Arial" w:cs="Arial"/>
                <w:b/>
                <w:sz w:val="18"/>
                <w:szCs w:val="18"/>
              </w:rPr>
              <w:t>Ms Vera Knoke</w:t>
            </w:r>
          </w:p>
          <w:p w:rsidR="00FE25C6" w:rsidRPr="00CA44DC" w:rsidRDefault="00FE25C6" w:rsidP="00FE25C6">
            <w:pPr>
              <w:rPr>
                <w:rFonts w:ascii="Arial" w:hAnsi="Arial" w:cs="Arial"/>
                <w:sz w:val="18"/>
                <w:szCs w:val="18"/>
              </w:rPr>
            </w:pPr>
            <w:r w:rsidRPr="00CA44DC">
              <w:rPr>
                <w:rFonts w:ascii="Arial" w:hAnsi="Arial" w:cs="Arial"/>
                <w:sz w:val="18"/>
                <w:szCs w:val="18"/>
              </w:rPr>
              <w:t xml:space="preserve">Ministry of Energy Transition, Agriculture, Environment and Rural Areas </w:t>
            </w:r>
          </w:p>
          <w:p w:rsidR="00FE25C6" w:rsidRPr="00CA44DC" w:rsidRDefault="00FE25C6" w:rsidP="00FE25C6">
            <w:pPr>
              <w:jc w:val="both"/>
              <w:rPr>
                <w:rFonts w:ascii="Arial" w:hAnsi="Arial" w:cs="Arial"/>
                <w:sz w:val="18"/>
                <w:szCs w:val="18"/>
                <w:lang w:val="fr-FR"/>
              </w:rPr>
            </w:pPr>
            <w:r w:rsidRPr="00CA44DC">
              <w:rPr>
                <w:rFonts w:ascii="Arial" w:hAnsi="Arial" w:cs="Arial"/>
                <w:sz w:val="18"/>
                <w:szCs w:val="18"/>
                <w:lang w:val="fr-FR"/>
              </w:rPr>
              <w:t xml:space="preserve">Mercatorstrasse 3 </w:t>
            </w:r>
          </w:p>
          <w:p w:rsidR="00FE25C6" w:rsidRPr="00CA44DC" w:rsidRDefault="00FE25C6" w:rsidP="00FE25C6">
            <w:pPr>
              <w:rPr>
                <w:rFonts w:ascii="Arial" w:hAnsi="Arial" w:cs="Arial"/>
                <w:sz w:val="18"/>
                <w:szCs w:val="18"/>
                <w:lang w:val="fr-FR"/>
              </w:rPr>
            </w:pPr>
            <w:r w:rsidRPr="00CA44DC">
              <w:rPr>
                <w:rFonts w:ascii="Arial" w:hAnsi="Arial" w:cs="Arial"/>
                <w:sz w:val="18"/>
                <w:szCs w:val="18"/>
                <w:lang w:val="fr-FR"/>
              </w:rPr>
              <w:t xml:space="preserve">D -  24106 Kiel </w:t>
            </w:r>
          </w:p>
          <w:p w:rsidR="00FE25C6" w:rsidRPr="00CA44DC" w:rsidRDefault="00FE25C6" w:rsidP="00FE25C6">
            <w:pPr>
              <w:rPr>
                <w:rFonts w:ascii="Arial" w:hAnsi="Arial" w:cs="Arial"/>
                <w:sz w:val="18"/>
                <w:szCs w:val="18"/>
                <w:lang w:val="fr-FR"/>
              </w:rPr>
            </w:pPr>
            <w:r w:rsidRPr="00CA44DC">
              <w:rPr>
                <w:rFonts w:ascii="Arial" w:hAnsi="Arial" w:cs="Arial"/>
                <w:sz w:val="18"/>
                <w:szCs w:val="18"/>
                <w:lang w:val="fr-FR"/>
              </w:rPr>
              <w:t xml:space="preserve">phone: </w:t>
            </w:r>
            <w:r w:rsidRPr="00CA44DC">
              <w:rPr>
                <w:rFonts w:ascii="Arial" w:hAnsi="Arial" w:cs="Arial"/>
                <w:sz w:val="18"/>
                <w:szCs w:val="18"/>
                <w:lang w:val="fr-FR"/>
              </w:rPr>
              <w:tab/>
              <w:t>+49 (0) 431-988 7196</w:t>
            </w:r>
          </w:p>
          <w:p w:rsidR="00FE25C6" w:rsidRPr="00CA44DC" w:rsidRDefault="00FE25C6" w:rsidP="00FE25C6">
            <w:pPr>
              <w:rPr>
                <w:rFonts w:ascii="Arial" w:hAnsi="Arial" w:cs="Arial"/>
                <w:sz w:val="18"/>
                <w:szCs w:val="18"/>
                <w:lang w:val="fr-FR"/>
              </w:rPr>
            </w:pPr>
            <w:r w:rsidRPr="00CA44DC">
              <w:rPr>
                <w:rFonts w:ascii="Arial" w:hAnsi="Arial" w:cs="Arial"/>
                <w:sz w:val="18"/>
                <w:szCs w:val="18"/>
                <w:lang w:val="fr-FR"/>
              </w:rPr>
              <w:t xml:space="preserve">fax:      </w:t>
            </w:r>
            <w:r w:rsidRPr="00CA44DC">
              <w:rPr>
                <w:rFonts w:ascii="Arial" w:hAnsi="Arial" w:cs="Arial"/>
                <w:sz w:val="18"/>
                <w:szCs w:val="18"/>
                <w:lang w:val="fr-FR"/>
              </w:rPr>
              <w:tab/>
              <w:t>+49 (0) 431-988-615 7196</w:t>
            </w:r>
          </w:p>
          <w:p w:rsidR="00FE25C6" w:rsidRPr="00CA44DC" w:rsidRDefault="00FE25C6" w:rsidP="00FE25C6">
            <w:pPr>
              <w:rPr>
                <w:rFonts w:ascii="Arial" w:hAnsi="Arial" w:cs="Arial"/>
                <w:sz w:val="18"/>
                <w:szCs w:val="18"/>
                <w:lang w:val="de-DE"/>
              </w:rPr>
            </w:pPr>
            <w:r w:rsidRPr="00CA44DC">
              <w:rPr>
                <w:rFonts w:ascii="Arial" w:hAnsi="Arial" w:cs="Arial"/>
                <w:sz w:val="18"/>
                <w:szCs w:val="18"/>
                <w:lang w:val="de-DE"/>
              </w:rPr>
              <w:t xml:space="preserve">e-mail: </w:t>
            </w:r>
            <w:r w:rsidRPr="00CA44DC">
              <w:rPr>
                <w:rFonts w:ascii="Arial" w:hAnsi="Arial" w:cs="Arial"/>
                <w:sz w:val="18"/>
                <w:szCs w:val="18"/>
                <w:lang w:val="de-DE"/>
              </w:rPr>
              <w:tab/>
            </w:r>
            <w:hyperlink r:id="rId18" w:history="1">
              <w:r w:rsidRPr="00CA44DC">
                <w:rPr>
                  <w:rStyle w:val="Hyperlink"/>
                  <w:rFonts w:ascii="Arial" w:hAnsi="Arial" w:cs="Arial"/>
                  <w:sz w:val="18"/>
                  <w:szCs w:val="18"/>
                  <w:lang w:val="de-DE"/>
                </w:rPr>
                <w:t>vera.knoke@melur.landsh.de</w:t>
              </w:r>
            </w:hyperlink>
          </w:p>
          <w:p w:rsidR="00425982" w:rsidRPr="006F7B99" w:rsidRDefault="00425982" w:rsidP="008F4637">
            <w:pPr>
              <w:rPr>
                <w:rFonts w:ascii="Arial" w:hAnsi="Arial" w:cs="Arial"/>
                <w:b/>
                <w:sz w:val="18"/>
                <w:szCs w:val="18"/>
                <w:lang w:val="de-DE"/>
              </w:rPr>
            </w:pPr>
          </w:p>
        </w:tc>
      </w:tr>
      <w:tr w:rsidR="00425982" w:rsidRPr="00CA44DC" w:rsidTr="006C197D">
        <w:tc>
          <w:tcPr>
            <w:tcW w:w="4088" w:type="dxa"/>
          </w:tcPr>
          <w:p w:rsidR="00CA44DC" w:rsidRPr="00CA44DC" w:rsidRDefault="00CA44DC" w:rsidP="00CA44DC">
            <w:pPr>
              <w:keepNext/>
              <w:overflowPunct w:val="0"/>
              <w:autoSpaceDE w:val="0"/>
              <w:autoSpaceDN w:val="0"/>
              <w:adjustRightInd w:val="0"/>
              <w:jc w:val="both"/>
              <w:textAlignment w:val="baseline"/>
              <w:outlineLvl w:val="1"/>
              <w:rPr>
                <w:rFonts w:ascii="Arial" w:hAnsi="Arial" w:cs="Arial"/>
                <w:b/>
                <w:sz w:val="18"/>
                <w:szCs w:val="18"/>
                <w:lang w:val="de-DE"/>
              </w:rPr>
            </w:pPr>
            <w:r w:rsidRPr="00CA44DC">
              <w:rPr>
                <w:rFonts w:ascii="Arial" w:hAnsi="Arial" w:cs="Arial"/>
                <w:b/>
                <w:sz w:val="18"/>
                <w:szCs w:val="18"/>
                <w:lang w:val="de-DE"/>
              </w:rPr>
              <w:t>Ms Anja Szczesinski</w:t>
            </w:r>
          </w:p>
          <w:p w:rsidR="00CA44DC" w:rsidRPr="00CA44DC" w:rsidRDefault="00CA44DC" w:rsidP="00CA44DC">
            <w:pPr>
              <w:jc w:val="both"/>
              <w:rPr>
                <w:rFonts w:ascii="Arial" w:hAnsi="Arial" w:cs="Arial"/>
                <w:sz w:val="18"/>
                <w:szCs w:val="18"/>
                <w:lang w:val="de-DE"/>
              </w:rPr>
            </w:pPr>
            <w:r w:rsidRPr="00CA44DC">
              <w:rPr>
                <w:rFonts w:ascii="Arial" w:hAnsi="Arial" w:cs="Arial"/>
                <w:sz w:val="18"/>
                <w:szCs w:val="18"/>
                <w:lang w:val="de-DE"/>
              </w:rPr>
              <w:t>WWF - Germany</w:t>
            </w:r>
          </w:p>
          <w:p w:rsidR="00CA44DC" w:rsidRPr="00CA44DC" w:rsidRDefault="00CA44DC" w:rsidP="00CA44DC">
            <w:pPr>
              <w:jc w:val="both"/>
              <w:rPr>
                <w:rFonts w:ascii="Arial" w:hAnsi="Arial" w:cs="Arial"/>
                <w:sz w:val="18"/>
                <w:szCs w:val="18"/>
                <w:lang w:val="de-DE"/>
              </w:rPr>
            </w:pPr>
            <w:r w:rsidRPr="00CA44DC">
              <w:rPr>
                <w:rFonts w:ascii="Arial" w:hAnsi="Arial" w:cs="Arial"/>
                <w:sz w:val="18"/>
                <w:szCs w:val="18"/>
                <w:lang w:val="de-DE"/>
              </w:rPr>
              <w:t>Hafenstraße 3</w:t>
            </w:r>
          </w:p>
          <w:p w:rsidR="00CA44DC" w:rsidRPr="00CA44DC" w:rsidRDefault="00CA44DC" w:rsidP="00CA44DC">
            <w:pPr>
              <w:jc w:val="both"/>
              <w:rPr>
                <w:rFonts w:ascii="Arial" w:hAnsi="Arial" w:cs="Arial"/>
                <w:sz w:val="18"/>
                <w:szCs w:val="18"/>
                <w:lang w:val="de-DE"/>
              </w:rPr>
            </w:pPr>
            <w:r w:rsidRPr="00CA44DC">
              <w:rPr>
                <w:rFonts w:ascii="Arial" w:hAnsi="Arial" w:cs="Arial"/>
                <w:sz w:val="18"/>
                <w:szCs w:val="18"/>
                <w:lang w:val="de-DE"/>
              </w:rPr>
              <w:t>D - 25813 Husum</w:t>
            </w:r>
          </w:p>
          <w:p w:rsidR="00CA44DC" w:rsidRPr="00CA44DC" w:rsidRDefault="00CA44DC" w:rsidP="00CA44DC">
            <w:pPr>
              <w:rPr>
                <w:rStyle w:val="Hyperlink"/>
                <w:rFonts w:cs="Arial"/>
                <w:lang w:val="de-DE"/>
              </w:rPr>
            </w:pPr>
            <w:hyperlink r:id="rId19" w:history="1">
              <w:r w:rsidRPr="00CA44DC">
                <w:rPr>
                  <w:rStyle w:val="Hyperlink"/>
                  <w:rFonts w:ascii="Arial" w:hAnsi="Arial" w:cs="Arial"/>
                  <w:sz w:val="18"/>
                  <w:szCs w:val="18"/>
                  <w:lang w:val="de-DE"/>
                </w:rPr>
                <w:t>anja.szczesinski@wwf.de</w:t>
              </w:r>
            </w:hyperlink>
          </w:p>
          <w:p w:rsidR="00425982" w:rsidRPr="00CA44DC" w:rsidRDefault="00425982" w:rsidP="004C6F5A">
            <w:pPr>
              <w:pStyle w:val="Sprechblasentext"/>
              <w:snapToGrid w:val="0"/>
              <w:rPr>
                <w:rFonts w:ascii="Arial" w:hAnsi="Arial" w:cs="Arial"/>
                <w:b/>
                <w:bCs/>
                <w:sz w:val="18"/>
                <w:szCs w:val="18"/>
                <w:lang w:val="de-DE"/>
              </w:rPr>
            </w:pPr>
            <w:bookmarkStart w:id="0" w:name="_GoBack"/>
            <w:bookmarkEnd w:id="0"/>
          </w:p>
        </w:tc>
        <w:tc>
          <w:tcPr>
            <w:tcW w:w="4363" w:type="dxa"/>
          </w:tcPr>
          <w:p w:rsidR="00CA44DC" w:rsidRPr="00CA44DC" w:rsidRDefault="00CA44DC" w:rsidP="00CA44DC">
            <w:pPr>
              <w:keepNext/>
              <w:overflowPunct w:val="0"/>
              <w:autoSpaceDE w:val="0"/>
              <w:autoSpaceDN w:val="0"/>
              <w:adjustRightInd w:val="0"/>
              <w:jc w:val="both"/>
              <w:textAlignment w:val="baseline"/>
              <w:outlineLvl w:val="1"/>
              <w:rPr>
                <w:rFonts w:ascii="Arial" w:hAnsi="Arial" w:cs="Arial"/>
                <w:sz w:val="18"/>
                <w:szCs w:val="18"/>
                <w:lang w:val="de-DE"/>
              </w:rPr>
            </w:pPr>
            <w:r w:rsidRPr="00CA44DC">
              <w:rPr>
                <w:rFonts w:ascii="Arial" w:hAnsi="Arial" w:cs="Arial"/>
                <w:b/>
                <w:bCs/>
                <w:sz w:val="18"/>
                <w:szCs w:val="18"/>
                <w:lang w:val="de-DE"/>
              </w:rPr>
              <w:t>Ms Christina Schneider</w:t>
            </w:r>
          </w:p>
          <w:p w:rsidR="00CA44DC" w:rsidRPr="00CA44DC" w:rsidRDefault="00CA44DC" w:rsidP="00CA44DC">
            <w:pPr>
              <w:jc w:val="both"/>
              <w:rPr>
                <w:rFonts w:ascii="Arial" w:hAnsi="Arial" w:cs="Arial"/>
                <w:sz w:val="18"/>
                <w:szCs w:val="18"/>
                <w:lang w:val="de-DE"/>
              </w:rPr>
            </w:pPr>
            <w:r w:rsidRPr="00CA44DC">
              <w:rPr>
                <w:rFonts w:ascii="Arial" w:hAnsi="Arial" w:cs="Arial"/>
                <w:sz w:val="18"/>
                <w:szCs w:val="18"/>
                <w:lang w:val="de-DE"/>
              </w:rPr>
              <w:t>Wasser- und Schifffahrtsdirektion Nord</w:t>
            </w:r>
          </w:p>
          <w:p w:rsidR="00CA44DC" w:rsidRPr="00CA44DC" w:rsidRDefault="00CA44DC" w:rsidP="00CA44DC">
            <w:pPr>
              <w:jc w:val="both"/>
              <w:rPr>
                <w:rFonts w:ascii="Arial" w:hAnsi="Arial" w:cs="Arial"/>
                <w:sz w:val="18"/>
                <w:szCs w:val="18"/>
                <w:lang w:val="de-DE"/>
              </w:rPr>
            </w:pPr>
            <w:r w:rsidRPr="00CA44DC">
              <w:rPr>
                <w:rFonts w:ascii="Arial" w:hAnsi="Arial" w:cs="Arial"/>
                <w:sz w:val="18"/>
                <w:szCs w:val="18"/>
                <w:lang w:val="de-DE"/>
              </w:rPr>
              <w:t>Dezernat Schifffahrt</w:t>
            </w:r>
          </w:p>
          <w:p w:rsidR="00CA44DC" w:rsidRPr="00CA44DC" w:rsidRDefault="00CA44DC" w:rsidP="00CA44DC">
            <w:pPr>
              <w:jc w:val="both"/>
              <w:rPr>
                <w:rFonts w:ascii="Arial" w:hAnsi="Arial" w:cs="Arial"/>
                <w:sz w:val="18"/>
                <w:szCs w:val="18"/>
                <w:lang w:val="de-DE"/>
              </w:rPr>
            </w:pPr>
            <w:r w:rsidRPr="00CA44DC">
              <w:rPr>
                <w:rFonts w:ascii="Arial" w:hAnsi="Arial" w:cs="Arial"/>
                <w:sz w:val="18"/>
                <w:szCs w:val="18"/>
                <w:lang w:val="de-DE"/>
              </w:rPr>
              <w:t>Hindenburgufer 247</w:t>
            </w:r>
          </w:p>
          <w:p w:rsidR="00CA44DC" w:rsidRPr="00CA44DC" w:rsidRDefault="00CA44DC" w:rsidP="00CA44DC">
            <w:pPr>
              <w:jc w:val="both"/>
              <w:rPr>
                <w:rFonts w:ascii="Arial" w:hAnsi="Arial" w:cs="Arial"/>
                <w:sz w:val="18"/>
                <w:szCs w:val="18"/>
                <w:lang w:val="de-DE"/>
              </w:rPr>
            </w:pPr>
            <w:r w:rsidRPr="00CA44DC">
              <w:rPr>
                <w:rFonts w:ascii="Arial" w:hAnsi="Arial" w:cs="Arial"/>
                <w:sz w:val="18"/>
                <w:szCs w:val="18"/>
                <w:lang w:val="de-DE"/>
              </w:rPr>
              <w:t xml:space="preserve">D-24106 Kiel </w:t>
            </w:r>
          </w:p>
          <w:p w:rsidR="00CA44DC" w:rsidRPr="00CA44DC" w:rsidRDefault="00CA44DC" w:rsidP="00CA44DC">
            <w:pPr>
              <w:jc w:val="both"/>
              <w:rPr>
                <w:rFonts w:ascii="Arial" w:hAnsi="Arial" w:cs="Arial"/>
                <w:sz w:val="18"/>
                <w:szCs w:val="18"/>
                <w:lang w:val="de-DE"/>
              </w:rPr>
            </w:pPr>
            <w:r w:rsidRPr="00CA44DC">
              <w:rPr>
                <w:rFonts w:ascii="Arial" w:hAnsi="Arial" w:cs="Arial"/>
                <w:sz w:val="18"/>
                <w:szCs w:val="18"/>
                <w:lang w:val="de-DE"/>
              </w:rPr>
              <w:t>phone:</w:t>
            </w:r>
            <w:r w:rsidRPr="00CA44DC">
              <w:rPr>
                <w:rFonts w:ascii="Arial" w:hAnsi="Arial" w:cs="Arial"/>
                <w:sz w:val="18"/>
                <w:szCs w:val="18"/>
                <w:lang w:val="de-DE"/>
              </w:rPr>
              <w:tab/>
              <w:t>+49 (0)431 3394-8102</w:t>
            </w:r>
          </w:p>
          <w:p w:rsidR="00CA44DC" w:rsidRPr="00CA44DC" w:rsidRDefault="00CA44DC" w:rsidP="00CA44DC">
            <w:pPr>
              <w:jc w:val="both"/>
              <w:rPr>
                <w:rFonts w:ascii="Arial" w:hAnsi="Arial" w:cs="Arial"/>
                <w:sz w:val="18"/>
                <w:szCs w:val="18"/>
                <w:lang w:val="de-DE"/>
              </w:rPr>
            </w:pPr>
            <w:r w:rsidRPr="00CA44DC">
              <w:rPr>
                <w:rFonts w:ascii="Arial" w:hAnsi="Arial" w:cs="Arial"/>
                <w:sz w:val="18"/>
                <w:szCs w:val="18"/>
                <w:lang w:val="de-DE"/>
              </w:rPr>
              <w:t>fax:</w:t>
            </w:r>
            <w:r w:rsidRPr="00CA44DC">
              <w:rPr>
                <w:rFonts w:ascii="Arial" w:hAnsi="Arial" w:cs="Arial"/>
                <w:sz w:val="18"/>
                <w:szCs w:val="18"/>
                <w:lang w:val="de-DE"/>
              </w:rPr>
              <w:tab/>
              <w:t>+49 (0)431 3394-6399</w:t>
            </w:r>
          </w:p>
          <w:p w:rsidR="00425982" w:rsidRPr="00CA44DC" w:rsidRDefault="00CA44DC" w:rsidP="00CA44DC">
            <w:pPr>
              <w:keepNext/>
              <w:overflowPunct w:val="0"/>
              <w:autoSpaceDE w:val="0"/>
              <w:autoSpaceDN w:val="0"/>
              <w:adjustRightInd w:val="0"/>
              <w:jc w:val="both"/>
              <w:textAlignment w:val="baseline"/>
              <w:outlineLvl w:val="1"/>
              <w:rPr>
                <w:rFonts w:ascii="Arial" w:hAnsi="Arial" w:cs="Arial"/>
                <w:color w:val="0000FF"/>
                <w:sz w:val="20"/>
                <w:szCs w:val="20"/>
                <w:u w:val="single"/>
                <w:lang w:val="de-DE"/>
              </w:rPr>
            </w:pPr>
            <w:r w:rsidRPr="00CA44DC">
              <w:rPr>
                <w:rFonts w:ascii="Arial" w:hAnsi="Arial" w:cs="Arial"/>
                <w:sz w:val="18"/>
                <w:szCs w:val="18"/>
                <w:lang w:val="de-DE"/>
              </w:rPr>
              <w:t xml:space="preserve">e-mail: </w:t>
            </w:r>
            <w:r w:rsidRPr="00CA44DC">
              <w:rPr>
                <w:rFonts w:ascii="Arial" w:hAnsi="Arial" w:cs="Arial"/>
                <w:sz w:val="18"/>
                <w:szCs w:val="18"/>
                <w:lang w:val="de-DE"/>
              </w:rPr>
              <w:tab/>
            </w:r>
            <w:r w:rsidRPr="00CA44DC">
              <w:rPr>
                <w:rFonts w:ascii="Arial" w:hAnsi="Arial" w:cs="Arial"/>
                <w:color w:val="0000FF"/>
                <w:sz w:val="18"/>
                <w:szCs w:val="18"/>
                <w:u w:val="single"/>
                <w:lang w:val="de-DE"/>
              </w:rPr>
              <w:t>Christina.Schneider@wsv.bund.de</w:t>
            </w:r>
          </w:p>
        </w:tc>
      </w:tr>
      <w:tr w:rsidR="00F246DF" w:rsidRPr="0081570F" w:rsidTr="006C197D">
        <w:tc>
          <w:tcPr>
            <w:tcW w:w="4088" w:type="dxa"/>
          </w:tcPr>
          <w:p w:rsidR="00F246DF" w:rsidRPr="00A936AB" w:rsidRDefault="00F246DF" w:rsidP="00F246DF">
            <w:pPr>
              <w:rPr>
                <w:rFonts w:ascii="Arial" w:hAnsi="Arial" w:cs="Arial"/>
                <w:sz w:val="18"/>
                <w:szCs w:val="18"/>
              </w:rPr>
            </w:pPr>
            <w:r w:rsidRPr="00A936AB">
              <w:rPr>
                <w:rFonts w:ascii="Arial" w:hAnsi="Arial" w:cs="Arial"/>
                <w:b/>
                <w:sz w:val="18"/>
                <w:szCs w:val="18"/>
              </w:rPr>
              <w:t>Ms Anne Husum Marboe</w:t>
            </w:r>
            <w:r w:rsidRPr="00A936AB">
              <w:rPr>
                <w:rFonts w:ascii="Arial" w:hAnsi="Arial" w:cs="Arial"/>
                <w:sz w:val="18"/>
                <w:szCs w:val="18"/>
              </w:rPr>
              <w:br/>
              <w:t>Danish Ministry of the Environment</w:t>
            </w:r>
          </w:p>
          <w:p w:rsidR="00F246DF" w:rsidRPr="00A936AB" w:rsidRDefault="00F246DF" w:rsidP="00F246DF">
            <w:pPr>
              <w:rPr>
                <w:rFonts w:ascii="Arial" w:hAnsi="Arial" w:cs="Arial"/>
                <w:b/>
                <w:sz w:val="18"/>
                <w:szCs w:val="18"/>
              </w:rPr>
            </w:pPr>
            <w:r w:rsidRPr="00A936AB">
              <w:rPr>
                <w:rFonts w:ascii="Arial" w:hAnsi="Arial" w:cs="Arial"/>
                <w:sz w:val="18"/>
                <w:szCs w:val="18"/>
                <w:lang w:val="da-DK"/>
              </w:rPr>
              <w:t>RibeArealforvaltning</w:t>
            </w:r>
            <w:r w:rsidRPr="00A936AB">
              <w:rPr>
                <w:rFonts w:ascii="Arial" w:hAnsi="Arial" w:cs="Arial"/>
                <w:sz w:val="18"/>
                <w:szCs w:val="18"/>
                <w:lang w:val="da-DK"/>
              </w:rPr>
              <w:br/>
              <w:t xml:space="preserve">Skovridervej 3 </w:t>
            </w:r>
            <w:r w:rsidRPr="00A936AB">
              <w:rPr>
                <w:rFonts w:ascii="Arial" w:hAnsi="Arial" w:cs="Arial"/>
                <w:sz w:val="18"/>
                <w:szCs w:val="18"/>
                <w:lang w:val="da-DK"/>
              </w:rPr>
              <w:br/>
              <w:t xml:space="preserve">DK - 6510 Gram </w:t>
            </w:r>
            <w:r w:rsidRPr="00A936AB">
              <w:rPr>
                <w:rFonts w:ascii="Arial" w:hAnsi="Arial" w:cs="Arial"/>
                <w:sz w:val="18"/>
                <w:szCs w:val="18"/>
                <w:lang w:val="da-DK"/>
              </w:rPr>
              <w:br/>
              <w:t xml:space="preserve">Phone: (+45) 72 54 34 15 </w:t>
            </w:r>
            <w:r w:rsidRPr="00A936AB">
              <w:rPr>
                <w:rFonts w:ascii="Arial" w:hAnsi="Arial" w:cs="Arial"/>
                <w:sz w:val="18"/>
                <w:szCs w:val="18"/>
                <w:lang w:val="da-DK"/>
              </w:rPr>
              <w:br/>
              <w:t xml:space="preserve">Mobile:  (+45) 21 21 55 19 </w:t>
            </w:r>
            <w:r w:rsidRPr="00A936AB">
              <w:rPr>
                <w:rFonts w:ascii="Arial" w:hAnsi="Arial" w:cs="Arial"/>
                <w:sz w:val="18"/>
                <w:szCs w:val="18"/>
                <w:lang w:val="da-DK"/>
              </w:rPr>
              <w:br/>
            </w:r>
            <w:hyperlink r:id="rId20" w:history="1">
              <w:r w:rsidRPr="00A936AB">
                <w:rPr>
                  <w:rFonts w:ascii="Arial" w:hAnsi="Arial" w:cs="Arial"/>
                  <w:sz w:val="18"/>
                  <w:szCs w:val="18"/>
                  <w:lang w:val="da-DK"/>
                </w:rPr>
                <w:t>anhma@nst.dk</w:t>
              </w:r>
            </w:hyperlink>
          </w:p>
        </w:tc>
        <w:tc>
          <w:tcPr>
            <w:tcW w:w="4363" w:type="dxa"/>
          </w:tcPr>
          <w:p w:rsidR="00F246DF" w:rsidRDefault="00F246DF" w:rsidP="006C197D">
            <w:pPr>
              <w:rPr>
                <w:rFonts w:ascii="Arial" w:hAnsi="Arial" w:cs="Arial"/>
                <w:b/>
                <w:sz w:val="18"/>
                <w:szCs w:val="18"/>
                <w:lang w:val="da-DK"/>
              </w:rPr>
            </w:pPr>
          </w:p>
        </w:tc>
      </w:tr>
      <w:tr w:rsidR="00425982" w:rsidRPr="00B9381B" w:rsidTr="006C197D">
        <w:tc>
          <w:tcPr>
            <w:tcW w:w="4088" w:type="dxa"/>
          </w:tcPr>
          <w:p w:rsidR="00425982" w:rsidRPr="00B9381B" w:rsidRDefault="00425982" w:rsidP="006C197D">
            <w:pPr>
              <w:pStyle w:val="Sprechblasentext"/>
              <w:snapToGrid w:val="0"/>
              <w:rPr>
                <w:rFonts w:ascii="Arial" w:hAnsi="Arial" w:cs="Arial"/>
                <w:b/>
                <w:bCs/>
                <w:sz w:val="18"/>
                <w:szCs w:val="18"/>
              </w:rPr>
            </w:pPr>
            <w:r w:rsidRPr="00B9381B">
              <w:rPr>
                <w:rFonts w:ascii="Arial" w:hAnsi="Arial" w:cs="Arial"/>
                <w:b/>
                <w:bCs/>
                <w:sz w:val="18"/>
                <w:szCs w:val="18"/>
              </w:rPr>
              <w:t xml:space="preserve">Mr Bernard Baerends </w:t>
            </w:r>
          </w:p>
          <w:p w:rsidR="00425982" w:rsidRPr="00B9381B" w:rsidRDefault="00425982" w:rsidP="006C197D">
            <w:pPr>
              <w:rPr>
                <w:rFonts w:ascii="Arial" w:hAnsi="Arial" w:cs="Arial"/>
                <w:sz w:val="18"/>
                <w:szCs w:val="18"/>
              </w:rPr>
            </w:pPr>
            <w:r w:rsidRPr="00B9381B">
              <w:rPr>
                <w:rFonts w:ascii="Arial" w:hAnsi="Arial" w:cs="Arial"/>
                <w:sz w:val="18"/>
                <w:szCs w:val="18"/>
              </w:rPr>
              <w:t>Ministry of Economic Affairs,</w:t>
            </w:r>
          </w:p>
          <w:p w:rsidR="00425982" w:rsidRDefault="00425982" w:rsidP="006C197D">
            <w:pPr>
              <w:rPr>
                <w:rFonts w:ascii="Arial" w:hAnsi="Arial" w:cs="Arial"/>
                <w:sz w:val="18"/>
                <w:szCs w:val="18"/>
              </w:rPr>
            </w:pPr>
            <w:r>
              <w:rPr>
                <w:rFonts w:ascii="Arial" w:hAnsi="Arial" w:cs="Arial"/>
                <w:sz w:val="18"/>
                <w:szCs w:val="18"/>
              </w:rPr>
              <w:t xml:space="preserve">Directorate-General for Nature and Regional Policy </w:t>
            </w:r>
          </w:p>
          <w:p w:rsidR="00425982" w:rsidRPr="00B9381B" w:rsidRDefault="00425982" w:rsidP="006C197D">
            <w:pPr>
              <w:rPr>
                <w:rFonts w:ascii="Arial" w:hAnsi="Arial" w:cs="Arial"/>
                <w:sz w:val="18"/>
                <w:szCs w:val="18"/>
              </w:rPr>
            </w:pPr>
            <w:r>
              <w:rPr>
                <w:rFonts w:ascii="Arial" w:hAnsi="Arial" w:cs="Arial"/>
                <w:sz w:val="18"/>
                <w:szCs w:val="18"/>
              </w:rPr>
              <w:t>Regional Affairs and Spatial Economic Policy Department</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Postbus </w:t>
            </w:r>
            <w:r>
              <w:rPr>
                <w:rFonts w:ascii="Arial" w:hAnsi="Arial" w:cs="Arial"/>
                <w:sz w:val="18"/>
                <w:szCs w:val="18"/>
              </w:rPr>
              <w:t>20401</w:t>
            </w:r>
            <w:r w:rsidRPr="00B9381B">
              <w:rPr>
                <w:rFonts w:ascii="Arial" w:hAnsi="Arial" w:cs="Arial"/>
                <w:sz w:val="18"/>
                <w:szCs w:val="18"/>
              </w:rPr>
              <w:t xml:space="preserve"> </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NL </w:t>
            </w:r>
            <w:r>
              <w:rPr>
                <w:rFonts w:ascii="Arial" w:hAnsi="Arial" w:cs="Arial"/>
                <w:sz w:val="18"/>
                <w:szCs w:val="18"/>
              </w:rPr>
              <w:t>–</w:t>
            </w:r>
            <w:r w:rsidRPr="00B9381B">
              <w:rPr>
                <w:rFonts w:ascii="Arial" w:hAnsi="Arial" w:cs="Arial"/>
                <w:sz w:val="18"/>
                <w:szCs w:val="18"/>
              </w:rPr>
              <w:t xml:space="preserve"> </w:t>
            </w:r>
            <w:r>
              <w:rPr>
                <w:rFonts w:ascii="Arial" w:hAnsi="Arial" w:cs="Arial"/>
                <w:sz w:val="18"/>
                <w:szCs w:val="18"/>
              </w:rPr>
              <w:t>2500 EK The Hague</w:t>
            </w:r>
            <w:r w:rsidRPr="00B9381B">
              <w:rPr>
                <w:rFonts w:ascii="Arial" w:hAnsi="Arial" w:cs="Arial"/>
                <w:sz w:val="18"/>
                <w:szCs w:val="18"/>
              </w:rPr>
              <w:t xml:space="preserve">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Phone</w:t>
            </w:r>
            <w:r w:rsidRPr="0034123B">
              <w:rPr>
                <w:rFonts w:ascii="Arial" w:hAnsi="Arial" w:cs="Arial"/>
                <w:sz w:val="18"/>
                <w:szCs w:val="18"/>
                <w:lang w:val="fr-FR"/>
              </w:rPr>
              <w:t> </w:t>
            </w:r>
            <w:r w:rsidRPr="00FC704B">
              <w:rPr>
                <w:rFonts w:ascii="Arial" w:hAnsi="Arial" w:cs="Arial"/>
                <w:sz w:val="18"/>
                <w:szCs w:val="18"/>
                <w:lang w:val="fr-FR"/>
              </w:rPr>
              <w:t xml:space="preserve">: +31 (0)64 85860 58   </w:t>
            </w:r>
          </w:p>
          <w:p w:rsidR="00425982" w:rsidRPr="00FC704B" w:rsidRDefault="00425982" w:rsidP="006C197D">
            <w:pPr>
              <w:pStyle w:val="Sprechblasentext"/>
              <w:snapToGrid w:val="0"/>
              <w:rPr>
                <w:rFonts w:ascii="Arial" w:hAnsi="Arial" w:cs="Arial"/>
                <w:b/>
                <w:bCs/>
                <w:sz w:val="18"/>
                <w:szCs w:val="18"/>
                <w:lang w:val="fr-FR"/>
              </w:rPr>
            </w:pPr>
            <w:r w:rsidRPr="00FC704B">
              <w:rPr>
                <w:rFonts w:ascii="Arial" w:hAnsi="Arial" w:cs="Arial"/>
                <w:sz w:val="18"/>
                <w:szCs w:val="18"/>
                <w:lang w:val="fr-FR"/>
              </w:rPr>
              <w:t>E-mail: b.baerends@min</w:t>
            </w:r>
            <w:r>
              <w:rPr>
                <w:rFonts w:ascii="Arial" w:hAnsi="Arial" w:cs="Arial"/>
                <w:sz w:val="18"/>
                <w:szCs w:val="18"/>
                <w:lang w:val="fr-FR"/>
              </w:rPr>
              <w:t>ez</w:t>
            </w:r>
            <w:r w:rsidRPr="00FC704B">
              <w:rPr>
                <w:rFonts w:ascii="Arial" w:hAnsi="Arial" w:cs="Arial"/>
                <w:sz w:val="18"/>
                <w:szCs w:val="18"/>
                <w:lang w:val="fr-FR"/>
              </w:rPr>
              <w:t>.nl</w:t>
            </w:r>
          </w:p>
        </w:tc>
        <w:tc>
          <w:tcPr>
            <w:tcW w:w="4363"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Mr Ronald van Dokkum</w:t>
            </w:r>
          </w:p>
          <w:p w:rsidR="00425982" w:rsidRPr="00B9381B" w:rsidRDefault="00425982" w:rsidP="008F4637">
            <w:pPr>
              <w:rPr>
                <w:rFonts w:ascii="Arial" w:hAnsi="Arial" w:cs="Arial"/>
                <w:sz w:val="18"/>
                <w:szCs w:val="18"/>
              </w:rPr>
            </w:pPr>
            <w:r w:rsidRPr="00B9381B">
              <w:rPr>
                <w:rFonts w:ascii="Arial" w:hAnsi="Arial" w:cs="Arial"/>
                <w:sz w:val="18"/>
                <w:szCs w:val="18"/>
              </w:rPr>
              <w:t>Ministry of Infrastructure and the Environment</w:t>
            </w:r>
          </w:p>
          <w:p w:rsidR="00425982" w:rsidRPr="00B9381B" w:rsidRDefault="00425982" w:rsidP="008F4637">
            <w:pPr>
              <w:rPr>
                <w:rFonts w:ascii="Arial" w:hAnsi="Arial" w:cs="Arial"/>
                <w:sz w:val="18"/>
                <w:szCs w:val="18"/>
              </w:rPr>
            </w:pPr>
            <w:r w:rsidRPr="00B9381B">
              <w:rPr>
                <w:rFonts w:ascii="Arial" w:hAnsi="Arial" w:cs="Arial"/>
                <w:sz w:val="18"/>
                <w:szCs w:val="18"/>
              </w:rPr>
              <w:t>RWS Centre for water management</w:t>
            </w:r>
          </w:p>
          <w:p w:rsidR="00425982" w:rsidRPr="00B9381B" w:rsidRDefault="00425982" w:rsidP="008F4637">
            <w:pPr>
              <w:rPr>
                <w:rFonts w:ascii="Arial" w:hAnsi="Arial" w:cs="Arial"/>
                <w:sz w:val="18"/>
                <w:szCs w:val="18"/>
              </w:rPr>
            </w:pPr>
            <w:r w:rsidRPr="00B9381B">
              <w:rPr>
                <w:rFonts w:ascii="Arial" w:hAnsi="Arial" w:cs="Arial"/>
                <w:sz w:val="18"/>
                <w:szCs w:val="18"/>
              </w:rPr>
              <w:t>Postbus 17</w:t>
            </w:r>
          </w:p>
          <w:p w:rsidR="00425982" w:rsidRPr="00B9381B" w:rsidRDefault="00425982" w:rsidP="008F4637">
            <w:pPr>
              <w:rPr>
                <w:rFonts w:ascii="Arial" w:hAnsi="Arial" w:cs="Arial"/>
                <w:sz w:val="18"/>
                <w:szCs w:val="18"/>
              </w:rPr>
            </w:pPr>
            <w:r w:rsidRPr="00B9381B">
              <w:rPr>
                <w:rFonts w:ascii="Arial" w:hAnsi="Arial" w:cs="Arial"/>
                <w:sz w:val="18"/>
                <w:szCs w:val="18"/>
              </w:rPr>
              <w:t>NL - 8200 AA Lelystad</w:t>
            </w:r>
          </w:p>
          <w:p w:rsidR="00425982" w:rsidRPr="00B9381B" w:rsidRDefault="00425982" w:rsidP="008F4637">
            <w:pPr>
              <w:rPr>
                <w:rFonts w:ascii="Arial" w:hAnsi="Arial" w:cs="Arial"/>
                <w:sz w:val="18"/>
                <w:szCs w:val="18"/>
              </w:rPr>
            </w:pPr>
            <w:r w:rsidRPr="00B9381B">
              <w:rPr>
                <w:rFonts w:ascii="Arial" w:hAnsi="Arial" w:cs="Arial"/>
                <w:sz w:val="18"/>
                <w:szCs w:val="18"/>
              </w:rPr>
              <w:t>phone: +31 (0)653428474</w:t>
            </w:r>
          </w:p>
          <w:p w:rsidR="00425982" w:rsidRPr="00B9381B" w:rsidRDefault="00425982" w:rsidP="008F4637">
            <w:pPr>
              <w:rPr>
                <w:rFonts w:ascii="Arial" w:hAnsi="Arial" w:cs="Arial"/>
                <w:sz w:val="18"/>
                <w:szCs w:val="18"/>
              </w:rPr>
            </w:pPr>
            <w:r w:rsidRPr="00B9381B">
              <w:rPr>
                <w:rFonts w:ascii="Arial" w:hAnsi="Arial" w:cs="Arial"/>
                <w:sz w:val="18"/>
                <w:szCs w:val="18"/>
              </w:rPr>
              <w:t>fax: +31 (0)320298710</w:t>
            </w:r>
          </w:p>
          <w:p w:rsidR="00425982" w:rsidRPr="00B9381B" w:rsidRDefault="00CA44DC" w:rsidP="008F4637">
            <w:pPr>
              <w:rPr>
                <w:rFonts w:ascii="Arial" w:hAnsi="Arial" w:cs="Arial"/>
                <w:bCs/>
                <w:sz w:val="18"/>
                <w:szCs w:val="18"/>
              </w:rPr>
            </w:pPr>
            <w:hyperlink r:id="rId21" w:history="1">
              <w:r w:rsidR="00425982" w:rsidRPr="00B9381B">
                <w:rPr>
                  <w:rFonts w:ascii="Arial" w:hAnsi="Arial" w:cs="Arial"/>
                  <w:sz w:val="18"/>
                  <w:szCs w:val="18"/>
                </w:rPr>
                <w:t>ronald.van.dokkum@rws.nl</w:t>
              </w:r>
            </w:hyperlink>
          </w:p>
        </w:tc>
      </w:tr>
      <w:tr w:rsidR="00425982" w:rsidRPr="00DA1F3C" w:rsidTr="006C197D">
        <w:tc>
          <w:tcPr>
            <w:tcW w:w="4088"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 xml:space="preserve">Mr Manfred Vollmer </w:t>
            </w:r>
          </w:p>
          <w:p w:rsidR="00425982" w:rsidRPr="00B9381B" w:rsidRDefault="00425982" w:rsidP="006C197D">
            <w:pPr>
              <w:rPr>
                <w:rFonts w:ascii="Arial" w:hAnsi="Arial" w:cs="Arial"/>
                <w:sz w:val="18"/>
                <w:szCs w:val="18"/>
              </w:rPr>
            </w:pPr>
            <w:r w:rsidRPr="00B9381B">
              <w:rPr>
                <w:rFonts w:ascii="Arial" w:hAnsi="Arial" w:cs="Arial"/>
                <w:sz w:val="18"/>
                <w:szCs w:val="18"/>
              </w:rPr>
              <w:t>Wadden Sea Forum</w:t>
            </w:r>
          </w:p>
          <w:p w:rsidR="00425982" w:rsidRPr="00B9381B" w:rsidRDefault="00425982" w:rsidP="006C197D">
            <w:pPr>
              <w:rPr>
                <w:rFonts w:ascii="Arial" w:hAnsi="Arial" w:cs="Arial"/>
                <w:sz w:val="18"/>
                <w:szCs w:val="18"/>
              </w:rPr>
            </w:pPr>
            <w:r w:rsidRPr="00B9381B">
              <w:rPr>
                <w:rFonts w:ascii="Arial" w:hAnsi="Arial" w:cs="Arial"/>
                <w:sz w:val="18"/>
                <w:szCs w:val="18"/>
              </w:rPr>
              <w:t>Virchowstr. 1</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D – 26382 Wilhelmshaven </w:t>
            </w:r>
          </w:p>
          <w:p w:rsidR="00425982" w:rsidRPr="00B9381B" w:rsidRDefault="00425982" w:rsidP="006C197D">
            <w:pPr>
              <w:rPr>
                <w:rFonts w:ascii="Arial" w:hAnsi="Arial" w:cs="Arial"/>
                <w:sz w:val="18"/>
                <w:szCs w:val="18"/>
              </w:rPr>
            </w:pPr>
            <w:r w:rsidRPr="00B9381B">
              <w:rPr>
                <w:rFonts w:ascii="Arial" w:hAnsi="Arial" w:cs="Arial"/>
                <w:sz w:val="18"/>
                <w:szCs w:val="18"/>
              </w:rPr>
              <w:t>Phone: +49 4421 9108 18</w:t>
            </w:r>
          </w:p>
          <w:p w:rsidR="00425982" w:rsidRPr="00F246DF" w:rsidRDefault="00425982" w:rsidP="006C197D">
            <w:pPr>
              <w:rPr>
                <w:rFonts w:ascii="Arial" w:hAnsi="Arial" w:cs="Arial"/>
                <w:sz w:val="18"/>
                <w:szCs w:val="18"/>
                <w:lang w:val="en-US"/>
              </w:rPr>
            </w:pPr>
            <w:r w:rsidRPr="00F246DF">
              <w:rPr>
                <w:rFonts w:ascii="Arial" w:hAnsi="Arial" w:cs="Arial"/>
                <w:sz w:val="18"/>
                <w:szCs w:val="18"/>
                <w:lang w:val="en-US"/>
              </w:rPr>
              <w:t>Fax: +49 4421 910830</w:t>
            </w:r>
          </w:p>
          <w:p w:rsidR="00425982" w:rsidRPr="00CF30B9" w:rsidRDefault="00425982" w:rsidP="006C197D">
            <w:pPr>
              <w:pStyle w:val="Sprechblasentext"/>
              <w:snapToGrid w:val="0"/>
              <w:rPr>
                <w:rFonts w:ascii="Arial" w:hAnsi="Arial" w:cs="Arial"/>
                <w:sz w:val="18"/>
                <w:szCs w:val="18"/>
                <w:lang w:val="de-DE"/>
              </w:rPr>
            </w:pPr>
            <w:r w:rsidRPr="00CF30B9">
              <w:rPr>
                <w:rFonts w:ascii="Arial" w:hAnsi="Arial" w:cs="Arial"/>
                <w:sz w:val="18"/>
                <w:szCs w:val="18"/>
                <w:lang w:val="de-DE"/>
              </w:rPr>
              <w:t>E-mail: vollmer@waddensea-forum.org</w:t>
            </w:r>
          </w:p>
        </w:tc>
        <w:tc>
          <w:tcPr>
            <w:tcW w:w="4363" w:type="dxa"/>
          </w:tcPr>
          <w:p w:rsidR="00425982" w:rsidRPr="00CF30B9" w:rsidRDefault="00425982" w:rsidP="006C197D">
            <w:pPr>
              <w:rPr>
                <w:rFonts w:ascii="Arial" w:hAnsi="Arial" w:cs="Arial"/>
                <w:b/>
                <w:bCs/>
                <w:sz w:val="18"/>
                <w:szCs w:val="18"/>
                <w:lang w:val="de-DE"/>
              </w:rPr>
            </w:pPr>
          </w:p>
        </w:tc>
      </w:tr>
    </w:tbl>
    <w:p w:rsidR="00425982" w:rsidRPr="00CF30B9" w:rsidRDefault="00425982" w:rsidP="000D06F1">
      <w:pPr>
        <w:rPr>
          <w:rFonts w:ascii="Arial" w:hAnsi="Arial" w:cs="Arial"/>
          <w:sz w:val="20"/>
          <w:szCs w:val="20"/>
          <w:lang w:val="de-DE"/>
        </w:rPr>
      </w:pPr>
    </w:p>
    <w:p w:rsidR="00425982" w:rsidRPr="00CF30B9" w:rsidRDefault="00425982" w:rsidP="000D06F1">
      <w:pPr>
        <w:rPr>
          <w:rFonts w:ascii="Arial" w:hAnsi="Arial" w:cs="Arial"/>
          <w:sz w:val="20"/>
          <w:szCs w:val="20"/>
          <w:lang w:val="de-DE"/>
        </w:rPr>
      </w:pPr>
    </w:p>
    <w:p w:rsidR="00F246DF" w:rsidRPr="00DA1F3C" w:rsidRDefault="00F246DF">
      <w:pPr>
        <w:rPr>
          <w:rFonts w:ascii="Arial" w:hAnsi="Arial" w:cs="Arial"/>
          <w:sz w:val="22"/>
          <w:szCs w:val="22"/>
          <w:lang w:val="de-DE"/>
        </w:rPr>
      </w:pPr>
      <w:r w:rsidRPr="00DA1F3C">
        <w:rPr>
          <w:rFonts w:ascii="Arial" w:hAnsi="Arial" w:cs="Arial"/>
          <w:sz w:val="22"/>
          <w:szCs w:val="22"/>
          <w:lang w:val="de-DE"/>
        </w:rPr>
        <w:br w:type="page"/>
      </w:r>
    </w:p>
    <w:p w:rsidR="00425982" w:rsidRPr="00B9381B" w:rsidRDefault="00425982" w:rsidP="00934590">
      <w:pPr>
        <w:jc w:val="right"/>
        <w:rPr>
          <w:rFonts w:ascii="Arial" w:hAnsi="Arial" w:cs="Arial"/>
          <w:sz w:val="22"/>
          <w:szCs w:val="22"/>
        </w:rPr>
      </w:pPr>
      <w:r w:rsidRPr="00B9381B">
        <w:rPr>
          <w:rFonts w:ascii="Arial" w:hAnsi="Arial" w:cs="Arial"/>
          <w:b/>
          <w:sz w:val="22"/>
          <w:szCs w:val="22"/>
        </w:rPr>
        <w:lastRenderedPageBreak/>
        <w:t>Annex 2</w:t>
      </w: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p>
    <w:p w:rsidR="00425982" w:rsidRPr="00B9381B" w:rsidRDefault="00425982" w:rsidP="00934590">
      <w:pPr>
        <w:pStyle w:val="berschrift5"/>
        <w:jc w:val="center"/>
        <w:rPr>
          <w:sz w:val="22"/>
          <w:szCs w:val="22"/>
          <w:lang w:val="en-GB"/>
        </w:rPr>
      </w:pPr>
    </w:p>
    <w:p w:rsidR="00425982" w:rsidRPr="00B9381B" w:rsidRDefault="00425982" w:rsidP="00934590">
      <w:pPr>
        <w:pStyle w:val="berschrift5"/>
        <w:jc w:val="center"/>
        <w:rPr>
          <w:sz w:val="22"/>
          <w:szCs w:val="22"/>
          <w:lang w:val="en-GB"/>
        </w:rPr>
      </w:pPr>
      <w:r w:rsidRPr="00B9381B">
        <w:rPr>
          <w:sz w:val="22"/>
          <w:szCs w:val="22"/>
          <w:lang w:val="en-GB"/>
        </w:rPr>
        <w:t>AGENDA</w:t>
      </w:r>
    </w:p>
    <w:p w:rsidR="00425982" w:rsidRPr="00B9381B" w:rsidRDefault="00425982" w:rsidP="00934590">
      <w:pPr>
        <w:jc w:val="center"/>
        <w:rPr>
          <w:rFonts w:ascii="Arial" w:hAnsi="Arial" w:cs="Arial"/>
          <w:b/>
          <w:color w:val="000000"/>
          <w:sz w:val="22"/>
          <w:szCs w:val="22"/>
        </w:rPr>
      </w:pPr>
      <w:r w:rsidRPr="00B9381B">
        <w:rPr>
          <w:rFonts w:ascii="Arial" w:hAnsi="Arial" w:cs="Arial"/>
          <w:b/>
          <w:color w:val="000000"/>
          <w:sz w:val="22"/>
          <w:szCs w:val="22"/>
        </w:rPr>
        <w:t>MEETING OF THE WADDEN SEA BOARD</w:t>
      </w:r>
    </w:p>
    <w:p w:rsidR="00425982" w:rsidRPr="00B9381B" w:rsidRDefault="00425982" w:rsidP="00934590">
      <w:pPr>
        <w:jc w:val="center"/>
        <w:rPr>
          <w:rFonts w:ascii="Arial" w:hAnsi="Arial" w:cs="Arial"/>
          <w:b/>
          <w:color w:val="000000"/>
          <w:sz w:val="22"/>
          <w:szCs w:val="22"/>
        </w:rPr>
      </w:pPr>
      <w:r w:rsidRPr="00B9381B">
        <w:rPr>
          <w:rFonts w:ascii="Arial" w:hAnsi="Arial" w:cs="Arial"/>
          <w:b/>
          <w:color w:val="000000"/>
          <w:sz w:val="22"/>
          <w:szCs w:val="22"/>
        </w:rPr>
        <w:t>TRILATERAL WADDEN SEA COOPERATION</w:t>
      </w:r>
    </w:p>
    <w:p w:rsidR="00425982" w:rsidRPr="00FE25C6" w:rsidRDefault="00FE25C6" w:rsidP="00FE25C6">
      <w:pPr>
        <w:ind w:left="360" w:hanging="360"/>
        <w:jc w:val="center"/>
        <w:rPr>
          <w:rFonts w:ascii="Arial" w:hAnsi="Arial" w:cs="Arial"/>
          <w:b/>
          <w:sz w:val="22"/>
          <w:szCs w:val="22"/>
        </w:rPr>
      </w:pPr>
      <w:r w:rsidRPr="00FE25C6">
        <w:rPr>
          <w:rFonts w:ascii="Arial" w:hAnsi="Arial" w:cs="Arial"/>
          <w:b/>
          <w:sz w:val="22"/>
          <w:szCs w:val="22"/>
        </w:rPr>
        <w:t>WSB 8</w:t>
      </w:r>
    </w:p>
    <w:p w:rsidR="00FE25C6" w:rsidRPr="00B9381B" w:rsidRDefault="00FE25C6" w:rsidP="00FE25C6">
      <w:pPr>
        <w:rPr>
          <w:rFonts w:ascii="Arial" w:hAnsi="Arial" w:cs="Arial"/>
          <w:b/>
          <w:bCs/>
          <w:color w:val="000000"/>
          <w:sz w:val="22"/>
          <w:szCs w:val="22"/>
        </w:rPr>
      </w:pPr>
    </w:p>
    <w:p w:rsidR="00FE25C6" w:rsidRPr="00B9381B" w:rsidRDefault="00FE25C6" w:rsidP="00FE25C6">
      <w:pPr>
        <w:jc w:val="center"/>
        <w:rPr>
          <w:rFonts w:ascii="Arial" w:hAnsi="Arial" w:cs="Arial"/>
          <w:b/>
          <w:bCs/>
          <w:color w:val="000000"/>
          <w:sz w:val="22"/>
          <w:szCs w:val="22"/>
        </w:rPr>
      </w:pPr>
      <w:r>
        <w:rPr>
          <w:rFonts w:ascii="Arial" w:hAnsi="Arial" w:cs="Arial"/>
          <w:b/>
          <w:bCs/>
          <w:color w:val="000000"/>
          <w:sz w:val="22"/>
          <w:szCs w:val="22"/>
        </w:rPr>
        <w:t>Copenhagen</w:t>
      </w:r>
      <w:r w:rsidRPr="00B9381B">
        <w:rPr>
          <w:rFonts w:ascii="Arial" w:hAnsi="Arial" w:cs="Arial"/>
          <w:b/>
          <w:bCs/>
          <w:color w:val="000000"/>
          <w:sz w:val="22"/>
          <w:szCs w:val="22"/>
        </w:rPr>
        <w:t xml:space="preserve">, </w:t>
      </w:r>
      <w:r>
        <w:rPr>
          <w:rFonts w:ascii="Arial" w:hAnsi="Arial" w:cs="Arial"/>
          <w:b/>
          <w:bCs/>
          <w:color w:val="000000"/>
          <w:sz w:val="22"/>
          <w:szCs w:val="22"/>
        </w:rPr>
        <w:t>26-27 June</w:t>
      </w:r>
      <w:r w:rsidRPr="00B9381B">
        <w:rPr>
          <w:rFonts w:ascii="Arial" w:hAnsi="Arial" w:cs="Arial"/>
          <w:b/>
          <w:bCs/>
          <w:color w:val="000000"/>
          <w:sz w:val="22"/>
          <w:szCs w:val="22"/>
        </w:rPr>
        <w:t xml:space="preserve"> 2013</w:t>
      </w: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1.</w:t>
      </w:r>
      <w:r w:rsidRPr="00B9381B">
        <w:rPr>
          <w:rFonts w:ascii="Arial" w:hAnsi="Arial" w:cs="Arial"/>
          <w:sz w:val="22"/>
          <w:szCs w:val="22"/>
        </w:rPr>
        <w:tab/>
        <w:t>Opening of the Meeting</w:t>
      </w: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2. </w:t>
      </w:r>
      <w:r w:rsidRPr="00B9381B">
        <w:rPr>
          <w:rFonts w:ascii="Arial" w:hAnsi="Arial" w:cs="Arial"/>
          <w:sz w:val="22"/>
          <w:szCs w:val="22"/>
        </w:rPr>
        <w:tab/>
        <w:t>Adoption of the Agenda</w:t>
      </w:r>
    </w:p>
    <w:p w:rsidR="00425982" w:rsidRPr="00B9381B" w:rsidRDefault="00425982" w:rsidP="00934590">
      <w:pPr>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3. </w:t>
      </w:r>
      <w:r w:rsidRPr="00B9381B">
        <w:rPr>
          <w:rFonts w:ascii="Arial" w:hAnsi="Arial" w:cs="Arial"/>
          <w:sz w:val="22"/>
          <w:szCs w:val="22"/>
        </w:rPr>
        <w:tab/>
        <w:t xml:space="preserve">Summary Record WSB </w:t>
      </w:r>
      <w:r w:rsidR="00FE25C6">
        <w:rPr>
          <w:rFonts w:ascii="Arial" w:hAnsi="Arial" w:cs="Arial"/>
          <w:sz w:val="22"/>
          <w:szCs w:val="22"/>
        </w:rPr>
        <w:t>7</w:t>
      </w:r>
    </w:p>
    <w:p w:rsidR="00425982" w:rsidRPr="00B9381B" w:rsidRDefault="00425982" w:rsidP="00934590">
      <w:pPr>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4. </w:t>
      </w:r>
      <w:r w:rsidRPr="00B9381B">
        <w:rPr>
          <w:rFonts w:ascii="Arial" w:hAnsi="Arial" w:cs="Arial"/>
          <w:sz w:val="22"/>
          <w:szCs w:val="22"/>
        </w:rPr>
        <w:tab/>
        <w:t>Announcements</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5. </w:t>
      </w:r>
      <w:r w:rsidRPr="00B9381B">
        <w:rPr>
          <w:rFonts w:ascii="Arial" w:hAnsi="Arial" w:cs="Arial"/>
          <w:sz w:val="22"/>
          <w:szCs w:val="22"/>
        </w:rPr>
        <w:tab/>
        <w:t>Business Plan 2010 – 13</w:t>
      </w:r>
    </w:p>
    <w:p w:rsidR="00425982" w:rsidRPr="00B9381B" w:rsidRDefault="00425982" w:rsidP="00934590">
      <w:pPr>
        <w:pStyle w:val="Kopfzeile"/>
        <w:tabs>
          <w:tab w:val="left" w:pos="284"/>
        </w:tabs>
        <w:rPr>
          <w:rFonts w:ascii="Arial" w:hAnsi="Arial" w:cs="Arial"/>
          <w:bCs/>
          <w:sz w:val="22"/>
          <w:szCs w:val="22"/>
        </w:rPr>
      </w:pPr>
    </w:p>
    <w:p w:rsidR="00FE25C6" w:rsidRPr="00B9381B" w:rsidRDefault="00FE25C6" w:rsidP="00FE25C6">
      <w:pPr>
        <w:ind w:left="360" w:hanging="360"/>
        <w:rPr>
          <w:rFonts w:ascii="Arial" w:hAnsi="Arial" w:cs="Arial"/>
          <w:sz w:val="22"/>
          <w:szCs w:val="22"/>
        </w:rPr>
      </w:pPr>
      <w:r>
        <w:rPr>
          <w:rFonts w:ascii="Arial" w:hAnsi="Arial" w:cs="Arial"/>
          <w:sz w:val="22"/>
          <w:szCs w:val="22"/>
        </w:rPr>
        <w:t>6</w:t>
      </w:r>
      <w:r w:rsidRPr="00B9381B">
        <w:rPr>
          <w:rFonts w:ascii="Arial" w:hAnsi="Arial" w:cs="Arial"/>
          <w:sz w:val="22"/>
          <w:szCs w:val="22"/>
        </w:rPr>
        <w:t xml:space="preserve">. </w:t>
      </w:r>
      <w:r w:rsidRPr="00B9381B">
        <w:rPr>
          <w:rFonts w:ascii="Arial" w:hAnsi="Arial" w:cs="Arial"/>
          <w:sz w:val="22"/>
          <w:szCs w:val="22"/>
        </w:rPr>
        <w:tab/>
        <w:t>Wadden Sea World Heritage</w:t>
      </w:r>
    </w:p>
    <w:p w:rsidR="00425982" w:rsidRPr="00B9381B" w:rsidRDefault="00425982" w:rsidP="00934590">
      <w:pPr>
        <w:ind w:left="360" w:hanging="360"/>
        <w:rPr>
          <w:rFonts w:ascii="Arial" w:hAnsi="Arial" w:cs="Arial"/>
          <w:sz w:val="22"/>
          <w:szCs w:val="22"/>
        </w:rPr>
      </w:pPr>
    </w:p>
    <w:p w:rsidR="00425982" w:rsidRPr="00FE25C6" w:rsidRDefault="00425982" w:rsidP="00FE25C6">
      <w:pPr>
        <w:ind w:left="360" w:hanging="360"/>
        <w:rPr>
          <w:rFonts w:ascii="Arial" w:hAnsi="Arial" w:cs="Arial"/>
          <w:sz w:val="22"/>
          <w:szCs w:val="22"/>
        </w:rPr>
      </w:pPr>
      <w:r w:rsidRPr="00B9381B">
        <w:rPr>
          <w:rFonts w:ascii="Arial" w:hAnsi="Arial" w:cs="Arial"/>
          <w:sz w:val="22"/>
          <w:szCs w:val="22"/>
        </w:rPr>
        <w:t xml:space="preserve">7. </w:t>
      </w:r>
      <w:r w:rsidRPr="00B9381B">
        <w:rPr>
          <w:rFonts w:ascii="Arial" w:hAnsi="Arial" w:cs="Arial"/>
          <w:sz w:val="22"/>
          <w:szCs w:val="22"/>
        </w:rPr>
        <w:tab/>
        <w:t xml:space="preserve">Wadden Sea Conference </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660F90" w:rsidP="00934590">
      <w:pPr>
        <w:ind w:left="360" w:hanging="360"/>
        <w:rPr>
          <w:rFonts w:ascii="Arial" w:hAnsi="Arial" w:cs="Arial"/>
          <w:sz w:val="22"/>
          <w:szCs w:val="22"/>
        </w:rPr>
      </w:pPr>
      <w:r>
        <w:rPr>
          <w:rFonts w:ascii="Arial" w:hAnsi="Arial" w:cs="Arial"/>
          <w:sz w:val="22"/>
          <w:szCs w:val="22"/>
        </w:rPr>
        <w:t>8</w:t>
      </w:r>
      <w:r w:rsidR="00425982" w:rsidRPr="00B9381B">
        <w:rPr>
          <w:rFonts w:ascii="Arial" w:hAnsi="Arial" w:cs="Arial"/>
          <w:sz w:val="22"/>
          <w:szCs w:val="22"/>
        </w:rPr>
        <w:t xml:space="preserve">. </w:t>
      </w:r>
      <w:r w:rsidR="00425982" w:rsidRPr="00B9381B">
        <w:rPr>
          <w:rFonts w:ascii="Arial" w:hAnsi="Arial" w:cs="Arial"/>
          <w:sz w:val="22"/>
          <w:szCs w:val="22"/>
        </w:rPr>
        <w:tab/>
        <w:t>Wadden Sea Forum</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626D6C" w:rsidP="00934590">
      <w:pPr>
        <w:pStyle w:val="Kopfzeile"/>
        <w:ind w:left="360" w:hanging="360"/>
        <w:rPr>
          <w:rFonts w:ascii="Arial" w:hAnsi="Arial" w:cs="Arial"/>
          <w:sz w:val="22"/>
          <w:szCs w:val="22"/>
        </w:rPr>
      </w:pPr>
      <w:r>
        <w:rPr>
          <w:rFonts w:ascii="Arial" w:hAnsi="Arial" w:cs="Arial"/>
          <w:sz w:val="22"/>
          <w:szCs w:val="22"/>
        </w:rPr>
        <w:t>9</w:t>
      </w:r>
      <w:r w:rsidR="00425982" w:rsidRPr="00B9381B">
        <w:rPr>
          <w:rFonts w:ascii="Arial" w:hAnsi="Arial" w:cs="Arial"/>
          <w:sz w:val="22"/>
          <w:szCs w:val="22"/>
        </w:rPr>
        <w:t xml:space="preserve">.  </w:t>
      </w:r>
      <w:r w:rsidR="00660F90">
        <w:rPr>
          <w:rFonts w:ascii="Arial" w:hAnsi="Arial" w:cs="Arial"/>
          <w:sz w:val="22"/>
          <w:szCs w:val="22"/>
        </w:rPr>
        <w:t xml:space="preserve"> </w:t>
      </w:r>
      <w:r w:rsidR="00425982" w:rsidRPr="00B9381B">
        <w:rPr>
          <w:rFonts w:ascii="Arial" w:hAnsi="Arial" w:cs="Arial"/>
          <w:sz w:val="22"/>
          <w:szCs w:val="22"/>
        </w:rPr>
        <w:t>CWSS Budget</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425982" w:rsidP="00934590">
      <w:pPr>
        <w:pStyle w:val="Kopfzeile"/>
        <w:tabs>
          <w:tab w:val="left" w:pos="284"/>
        </w:tabs>
        <w:rPr>
          <w:rFonts w:ascii="Arial" w:hAnsi="Arial" w:cs="Arial"/>
          <w:bCs/>
          <w:sz w:val="22"/>
          <w:szCs w:val="22"/>
        </w:rPr>
      </w:pPr>
      <w:r w:rsidRPr="00B9381B">
        <w:rPr>
          <w:rFonts w:ascii="Arial" w:hAnsi="Arial" w:cs="Arial"/>
          <w:bCs/>
          <w:sz w:val="22"/>
          <w:szCs w:val="22"/>
        </w:rPr>
        <w:t>1</w:t>
      </w:r>
      <w:r w:rsidR="00626D6C">
        <w:rPr>
          <w:rFonts w:ascii="Arial" w:hAnsi="Arial" w:cs="Arial"/>
          <w:bCs/>
          <w:sz w:val="22"/>
          <w:szCs w:val="22"/>
        </w:rPr>
        <w:t>0</w:t>
      </w:r>
      <w:r w:rsidRPr="00B9381B">
        <w:rPr>
          <w:rFonts w:ascii="Arial" w:hAnsi="Arial" w:cs="Arial"/>
          <w:bCs/>
          <w:sz w:val="22"/>
          <w:szCs w:val="22"/>
        </w:rPr>
        <w:t>.  Next Meeting</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1</w:t>
      </w:r>
      <w:r w:rsidR="00626D6C">
        <w:rPr>
          <w:rFonts w:ascii="Arial" w:hAnsi="Arial" w:cs="Arial"/>
          <w:sz w:val="22"/>
          <w:szCs w:val="22"/>
        </w:rPr>
        <w:t>1</w:t>
      </w:r>
      <w:r w:rsidRPr="00B9381B">
        <w:rPr>
          <w:rFonts w:ascii="Arial" w:hAnsi="Arial" w:cs="Arial"/>
          <w:sz w:val="22"/>
          <w:szCs w:val="22"/>
        </w:rPr>
        <w:t>.  Any Other Business</w:t>
      </w:r>
    </w:p>
    <w:p w:rsidR="00425982" w:rsidRPr="00B9381B" w:rsidRDefault="00425982" w:rsidP="00934590">
      <w:pPr>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1</w:t>
      </w:r>
      <w:r w:rsidR="00626D6C">
        <w:rPr>
          <w:rFonts w:ascii="Arial" w:hAnsi="Arial" w:cs="Arial"/>
          <w:sz w:val="22"/>
          <w:szCs w:val="22"/>
        </w:rPr>
        <w:t>2</w:t>
      </w:r>
      <w:r w:rsidRPr="00B9381B">
        <w:rPr>
          <w:rFonts w:ascii="Arial" w:hAnsi="Arial" w:cs="Arial"/>
          <w:sz w:val="22"/>
          <w:szCs w:val="22"/>
        </w:rPr>
        <w:t>.  Closing</w:t>
      </w:r>
    </w:p>
    <w:p w:rsidR="0074176F" w:rsidRDefault="0074176F">
      <w:pPr>
        <w:rPr>
          <w:rFonts w:ascii="Arial" w:hAnsi="Arial" w:cs="Arial"/>
          <w:sz w:val="22"/>
          <w:szCs w:val="22"/>
        </w:rPr>
      </w:pPr>
      <w:r>
        <w:rPr>
          <w:rFonts w:ascii="Arial" w:hAnsi="Arial" w:cs="Arial"/>
          <w:sz w:val="22"/>
          <w:szCs w:val="22"/>
        </w:rPr>
        <w:br w:type="page"/>
      </w:r>
    </w:p>
    <w:p w:rsidR="0074176F" w:rsidRPr="0026568C" w:rsidRDefault="001E233D" w:rsidP="001E233D">
      <w:pPr>
        <w:jc w:val="right"/>
        <w:rPr>
          <w:rFonts w:ascii="Arial" w:hAnsi="Arial" w:cs="Arial"/>
          <w:b/>
          <w:sz w:val="22"/>
          <w:szCs w:val="22"/>
        </w:rPr>
      </w:pPr>
      <w:r>
        <w:rPr>
          <w:rFonts w:ascii="Arial" w:hAnsi="Arial" w:cs="Arial"/>
          <w:b/>
          <w:sz w:val="22"/>
          <w:szCs w:val="22"/>
        </w:rPr>
        <w:lastRenderedPageBreak/>
        <w:t>Annex 3</w:t>
      </w:r>
    </w:p>
    <w:p w:rsidR="0074176F" w:rsidRDefault="0074176F" w:rsidP="0074176F">
      <w:pPr>
        <w:rPr>
          <w:rFonts w:ascii="Arial" w:hAnsi="Arial" w:cs="Arial"/>
          <w:sz w:val="22"/>
          <w:szCs w:val="22"/>
        </w:rPr>
      </w:pPr>
    </w:p>
    <w:p w:rsidR="0074176F" w:rsidRDefault="0074176F" w:rsidP="0074176F">
      <w:pPr>
        <w:rPr>
          <w:rFonts w:ascii="Arial" w:hAnsi="Arial" w:cs="Arial"/>
          <w:sz w:val="22"/>
          <w:szCs w:val="22"/>
        </w:rPr>
      </w:pPr>
    </w:p>
    <w:p w:rsidR="0074176F" w:rsidRPr="00527A68" w:rsidRDefault="0074176F" w:rsidP="0074176F">
      <w:pPr>
        <w:rPr>
          <w:rFonts w:ascii="Arial" w:hAnsi="Arial" w:cs="Arial"/>
          <w:sz w:val="22"/>
          <w:szCs w:val="22"/>
        </w:rPr>
      </w:pPr>
      <w:r w:rsidRPr="00527A68">
        <w:rPr>
          <w:rFonts w:ascii="Arial" w:hAnsi="Arial" w:cs="Arial"/>
          <w:sz w:val="22"/>
          <w:szCs w:val="22"/>
        </w:rPr>
        <w:t>12</w:t>
      </w:r>
      <w:r w:rsidRPr="00527A68">
        <w:rPr>
          <w:rFonts w:ascii="Arial" w:hAnsi="Arial" w:cs="Arial"/>
          <w:sz w:val="22"/>
          <w:szCs w:val="22"/>
          <w:vertAlign w:val="superscript"/>
        </w:rPr>
        <w:t>th</w:t>
      </w:r>
      <w:r w:rsidRPr="00527A68">
        <w:rPr>
          <w:rFonts w:ascii="Arial" w:hAnsi="Arial" w:cs="Arial"/>
          <w:sz w:val="22"/>
          <w:szCs w:val="22"/>
        </w:rPr>
        <w:t xml:space="preserve"> Trilateral Governmental Conference on the Protection of the </w:t>
      </w:r>
      <w:smartTag w:uri="urn:schemas-microsoft-com:office:smarttags" w:element="place">
        <w:smartTag w:uri="urn:schemas-microsoft-com:office:smarttags" w:element="PlaceName">
          <w:r w:rsidRPr="00527A68">
            <w:rPr>
              <w:rFonts w:ascii="Arial" w:hAnsi="Arial" w:cs="Arial"/>
              <w:sz w:val="22"/>
              <w:szCs w:val="22"/>
            </w:rPr>
            <w:t>Wadden</w:t>
          </w:r>
        </w:smartTag>
        <w:r w:rsidRPr="00527A68">
          <w:rPr>
            <w:rFonts w:ascii="Arial" w:hAnsi="Arial" w:cs="Arial"/>
            <w:sz w:val="22"/>
            <w:szCs w:val="22"/>
          </w:rPr>
          <w:t xml:space="preserve"> </w:t>
        </w:r>
        <w:smartTag w:uri="urn:schemas-microsoft-com:office:smarttags" w:element="PlaceType">
          <w:r w:rsidRPr="00527A68">
            <w:rPr>
              <w:rFonts w:ascii="Arial" w:hAnsi="Arial" w:cs="Arial"/>
              <w:sz w:val="22"/>
              <w:szCs w:val="22"/>
            </w:rPr>
            <w:t>Sea</w:t>
          </w:r>
        </w:smartTag>
      </w:smartTag>
    </w:p>
    <w:p w:rsidR="0074176F" w:rsidRPr="00DA1F3C" w:rsidRDefault="0074176F" w:rsidP="0074176F">
      <w:pPr>
        <w:rPr>
          <w:rFonts w:ascii="Arial" w:hAnsi="Arial" w:cs="Arial"/>
          <w:sz w:val="22"/>
          <w:szCs w:val="22"/>
          <w:lang w:val="de-DE"/>
        </w:rPr>
      </w:pPr>
      <w:r w:rsidRPr="00DA1F3C">
        <w:rPr>
          <w:rFonts w:ascii="Arial" w:hAnsi="Arial" w:cs="Arial"/>
          <w:sz w:val="22"/>
          <w:szCs w:val="22"/>
          <w:lang w:val="de-DE"/>
        </w:rPr>
        <w:t>Tønder, 5 February 2014</w:t>
      </w:r>
    </w:p>
    <w:p w:rsidR="0074176F" w:rsidRPr="00DA1F3C" w:rsidRDefault="0074176F" w:rsidP="0074176F">
      <w:pPr>
        <w:rPr>
          <w:rFonts w:ascii="Arial" w:hAnsi="Arial" w:cs="Arial"/>
          <w:sz w:val="22"/>
          <w:szCs w:val="22"/>
          <w:lang w:val="de-DE"/>
        </w:rPr>
      </w:pPr>
    </w:p>
    <w:p w:rsidR="0074176F" w:rsidRPr="00DA1F3C" w:rsidRDefault="0074176F" w:rsidP="0074176F">
      <w:pPr>
        <w:rPr>
          <w:rFonts w:ascii="Arial" w:hAnsi="Arial" w:cs="Arial"/>
          <w:sz w:val="22"/>
          <w:szCs w:val="22"/>
          <w:lang w:val="de-DE"/>
        </w:rPr>
      </w:pPr>
      <w:r w:rsidRPr="00DA1F3C">
        <w:rPr>
          <w:rFonts w:ascii="Arial" w:hAnsi="Arial" w:cs="Arial"/>
          <w:sz w:val="22"/>
          <w:szCs w:val="22"/>
          <w:lang w:val="de-DE"/>
        </w:rPr>
        <w:t xml:space="preserve">Draft </w:t>
      </w:r>
      <w:del w:id="1" w:author="Autor">
        <w:r w:rsidRPr="00DA1F3C" w:rsidDel="00BB4103">
          <w:rPr>
            <w:rFonts w:ascii="Arial" w:hAnsi="Arial" w:cs="Arial"/>
            <w:sz w:val="22"/>
            <w:szCs w:val="22"/>
            <w:lang w:val="de-DE"/>
          </w:rPr>
          <w:delText>Ad-hoc working group 28 May 2013</w:delText>
        </w:r>
      </w:del>
      <w:ins w:id="2" w:author="Autor">
        <w:r w:rsidRPr="00DA1F3C">
          <w:rPr>
            <w:rFonts w:ascii="Arial" w:hAnsi="Arial" w:cs="Arial"/>
            <w:sz w:val="22"/>
            <w:szCs w:val="22"/>
            <w:lang w:val="de-DE"/>
          </w:rPr>
          <w:t>Version 27 June 2013</w:t>
        </w:r>
      </w:ins>
    </w:p>
    <w:p w:rsidR="0074176F" w:rsidRPr="00527A68" w:rsidRDefault="0074176F" w:rsidP="0074176F">
      <w:pPr>
        <w:rPr>
          <w:rFonts w:ascii="Arial" w:hAnsi="Arial" w:cs="Arial"/>
          <w:b/>
          <w:sz w:val="22"/>
          <w:szCs w:val="22"/>
        </w:rPr>
      </w:pPr>
      <w:r w:rsidRPr="00527A68">
        <w:rPr>
          <w:rFonts w:ascii="Arial" w:hAnsi="Arial" w:cs="Arial"/>
          <w:b/>
          <w:sz w:val="22"/>
          <w:szCs w:val="22"/>
        </w:rPr>
        <w:t>Ministerial Council Declaration</w:t>
      </w:r>
    </w:p>
    <w:p w:rsidR="0074176F" w:rsidRPr="00527A68" w:rsidRDefault="0074176F" w:rsidP="0074176F">
      <w:pPr>
        <w:jc w:val="center"/>
        <w:rPr>
          <w:rFonts w:ascii="Arial" w:hAnsi="Arial" w:cs="Arial"/>
          <w:b/>
          <w:sz w:val="22"/>
          <w:szCs w:val="22"/>
        </w:rPr>
      </w:pPr>
    </w:p>
    <w:p w:rsidR="0074176F" w:rsidRDefault="0074176F" w:rsidP="0074176F">
      <w:pPr>
        <w:jc w:val="center"/>
        <w:rPr>
          <w:rFonts w:ascii="Arial" w:hAnsi="Arial" w:cs="Arial"/>
          <w:b/>
          <w:sz w:val="22"/>
          <w:szCs w:val="22"/>
        </w:rPr>
      </w:pPr>
    </w:p>
    <w:p w:rsidR="0074176F" w:rsidRDefault="0074176F" w:rsidP="0074176F">
      <w:pPr>
        <w:jc w:val="center"/>
        <w:rPr>
          <w:rFonts w:ascii="Arial" w:hAnsi="Arial" w:cs="Arial"/>
          <w:sz w:val="22"/>
          <w:szCs w:val="22"/>
        </w:rPr>
      </w:pPr>
    </w:p>
    <w:p w:rsidR="0074176F" w:rsidRDefault="0074176F" w:rsidP="0074176F">
      <w:pPr>
        <w:jc w:val="center"/>
        <w:rPr>
          <w:rFonts w:ascii="Arial" w:hAnsi="Arial" w:cs="Arial"/>
          <w:b/>
          <w:bCs/>
          <w:sz w:val="22"/>
          <w:szCs w:val="22"/>
        </w:rPr>
      </w:pPr>
    </w:p>
    <w:p w:rsidR="0074176F" w:rsidRDefault="0074176F" w:rsidP="0074176F">
      <w:pPr>
        <w:jc w:val="center"/>
        <w:rPr>
          <w:rFonts w:ascii="Arial" w:hAnsi="Arial" w:cs="Arial"/>
          <w:b/>
          <w:bCs/>
          <w:sz w:val="22"/>
          <w:szCs w:val="22"/>
        </w:rPr>
      </w:pPr>
    </w:p>
    <w:p w:rsidR="0074176F" w:rsidRPr="00213910" w:rsidRDefault="0074176F" w:rsidP="0074176F">
      <w:pPr>
        <w:jc w:val="center"/>
        <w:rPr>
          <w:rFonts w:ascii="Arial" w:hAnsi="Arial" w:cs="Arial"/>
          <w:b/>
          <w:bCs/>
          <w:sz w:val="22"/>
          <w:szCs w:val="22"/>
        </w:rPr>
      </w:pPr>
    </w:p>
    <w:p w:rsidR="0074176F" w:rsidRDefault="0074176F" w:rsidP="0074176F">
      <w:pPr>
        <w:jc w:val="center"/>
        <w:rPr>
          <w:rFonts w:ascii="Arial" w:hAnsi="Arial" w:cs="Arial"/>
          <w:b/>
          <w:bCs/>
          <w:sz w:val="22"/>
          <w:szCs w:val="22"/>
        </w:rPr>
      </w:pPr>
      <w:r>
        <w:rPr>
          <w:rFonts w:ascii="Arial" w:hAnsi="Arial" w:cs="Arial"/>
          <w:b/>
          <w:bCs/>
          <w:sz w:val="22"/>
          <w:szCs w:val="22"/>
        </w:rPr>
        <w:br w:type="page"/>
      </w:r>
    </w:p>
    <w:p w:rsidR="0074176F" w:rsidRDefault="0074176F" w:rsidP="0074176F">
      <w:pPr>
        <w:jc w:val="center"/>
        <w:rPr>
          <w:rFonts w:ascii="Arial" w:hAnsi="Arial" w:cs="Arial"/>
        </w:rPr>
      </w:pPr>
      <w:r>
        <w:rPr>
          <w:rFonts w:ascii="Arial" w:hAnsi="Arial" w:cs="Arial"/>
          <w:b/>
        </w:rPr>
        <w:lastRenderedPageBreak/>
        <w:t xml:space="preserve">TRILATERAL </w:t>
      </w:r>
      <w:smartTag w:uri="urn:schemas-microsoft-com:office:smarttags" w:element="place">
        <w:smartTag w:uri="urn:schemas-microsoft-com:office:smarttags" w:element="PlaceName">
          <w:r>
            <w:rPr>
              <w:rFonts w:ascii="Arial" w:hAnsi="Arial" w:cs="Arial"/>
              <w:b/>
            </w:rPr>
            <w:t>WADDEN</w:t>
          </w:r>
        </w:smartTag>
        <w:r>
          <w:rPr>
            <w:rFonts w:ascii="Arial" w:hAnsi="Arial" w:cs="Arial"/>
            <w:b/>
          </w:rPr>
          <w:t xml:space="preserve"> </w:t>
        </w:r>
        <w:smartTag w:uri="urn:schemas-microsoft-com:office:smarttags" w:element="PlaceType">
          <w:r>
            <w:rPr>
              <w:rFonts w:ascii="Arial" w:hAnsi="Arial" w:cs="Arial"/>
              <w:b/>
            </w:rPr>
            <w:t>SEA</w:t>
          </w:r>
        </w:smartTag>
      </w:smartTag>
      <w:r>
        <w:rPr>
          <w:rFonts w:ascii="Arial" w:hAnsi="Arial" w:cs="Arial"/>
          <w:b/>
        </w:rPr>
        <w:t xml:space="preserve"> GOVERNMENTAL COUNCIL</w:t>
      </w:r>
    </w:p>
    <w:p w:rsidR="0074176F" w:rsidRDefault="0074176F" w:rsidP="0074176F">
      <w:pPr>
        <w:jc w:val="center"/>
        <w:rPr>
          <w:rFonts w:ascii="Arial" w:hAnsi="Arial" w:cs="Arial"/>
        </w:rPr>
      </w:pPr>
    </w:p>
    <w:p w:rsidR="0074176F" w:rsidRDefault="0074176F" w:rsidP="0074176F">
      <w:pPr>
        <w:jc w:val="center"/>
        <w:rPr>
          <w:rFonts w:ascii="Arial" w:hAnsi="Arial" w:cs="Arial"/>
          <w:b/>
        </w:rPr>
      </w:pPr>
      <w:r>
        <w:rPr>
          <w:rFonts w:ascii="Arial" w:hAnsi="Arial" w:cs="Arial"/>
          <w:b/>
        </w:rPr>
        <w:t>TØNDER DECLARATION</w:t>
      </w:r>
    </w:p>
    <w:p w:rsidR="0074176F" w:rsidRDefault="0074176F" w:rsidP="0074176F">
      <w:pPr>
        <w:jc w:val="center"/>
        <w:rPr>
          <w:rFonts w:ascii="Arial" w:hAnsi="Arial" w:cs="Arial"/>
          <w:b/>
        </w:rPr>
      </w:pPr>
    </w:p>
    <w:p w:rsidR="0074176F" w:rsidRDefault="0074176F" w:rsidP="0074176F">
      <w:pPr>
        <w:jc w:val="center"/>
        <w:rPr>
          <w:rFonts w:ascii="Arial" w:hAnsi="Arial" w:cs="Arial"/>
          <w:b/>
        </w:rPr>
      </w:pPr>
      <w:r>
        <w:rPr>
          <w:rFonts w:ascii="Arial" w:hAnsi="Arial" w:cs="Arial"/>
          <w:b/>
        </w:rPr>
        <w:t>5 February 2014</w:t>
      </w:r>
    </w:p>
    <w:p w:rsidR="0074176F" w:rsidRDefault="0074176F" w:rsidP="0074176F">
      <w:pPr>
        <w:rPr>
          <w:rFonts w:ascii="Arial" w:hAnsi="Arial" w:cs="Arial"/>
          <w:sz w:val="22"/>
          <w:szCs w:val="22"/>
        </w:rPr>
      </w:pPr>
    </w:p>
    <w:p w:rsidR="0074176F" w:rsidRDefault="0074176F" w:rsidP="0074176F">
      <w:pPr>
        <w:rPr>
          <w:rFonts w:ascii="Arial" w:hAnsi="Arial" w:cs="Arial"/>
          <w:sz w:val="22"/>
          <w:szCs w:val="22"/>
        </w:rPr>
      </w:pPr>
    </w:p>
    <w:p w:rsidR="0074176F" w:rsidRDefault="0074176F" w:rsidP="0074176F">
      <w:pPr>
        <w:rPr>
          <w:rFonts w:ascii="Arial" w:hAnsi="Arial" w:cs="Arial"/>
          <w:bCs/>
          <w:sz w:val="22"/>
          <w:szCs w:val="22"/>
        </w:rPr>
      </w:pPr>
      <w:r>
        <w:rPr>
          <w:rFonts w:ascii="Arial" w:hAnsi="Arial" w:cs="Arial"/>
          <w:b/>
          <w:sz w:val="22"/>
          <w:szCs w:val="22"/>
        </w:rPr>
        <w:t>Ministers</w:t>
      </w:r>
      <w:r>
        <w:rPr>
          <w:rFonts w:ascii="Arial" w:hAnsi="Arial" w:cs="Arial"/>
          <w:sz w:val="22"/>
          <w:szCs w:val="22"/>
        </w:rPr>
        <w:t xml:space="preserve"> responsible for the protection of the </w:t>
      </w:r>
      <w:smartTag w:uri="urn:schemas-microsoft-com:office:smarttags" w:element="PlaceName">
        <w:r>
          <w:rPr>
            <w:rFonts w:ascii="Arial" w:hAnsi="Arial" w:cs="Arial"/>
            <w:sz w:val="22"/>
            <w:szCs w:val="22"/>
          </w:rPr>
          <w:t>Wadden</w:t>
        </w:r>
      </w:smartTag>
      <w:r>
        <w:rPr>
          <w:rFonts w:ascii="Arial" w:hAnsi="Arial" w:cs="Arial"/>
          <w:sz w:val="22"/>
          <w:szCs w:val="22"/>
        </w:rPr>
        <w:t xml:space="preserve"> </w:t>
      </w:r>
      <w:smartTag w:uri="urn:schemas-microsoft-com:office:smarttags" w:element="PlaceType">
        <w:r>
          <w:rPr>
            <w:rFonts w:ascii="Arial" w:hAnsi="Arial" w:cs="Arial"/>
            <w:sz w:val="22"/>
            <w:szCs w:val="22"/>
          </w:rPr>
          <w:t>Sea</w:t>
        </w:r>
      </w:smartTag>
      <w:r>
        <w:rPr>
          <w:rFonts w:ascii="Arial" w:hAnsi="Arial" w:cs="Arial"/>
          <w:sz w:val="22"/>
          <w:szCs w:val="22"/>
        </w:rPr>
        <w:t xml:space="preserve"> of the </w:t>
      </w:r>
      <w:smartTag w:uri="urn:schemas-microsoft-com:office:smarttags" w:element="country-region">
        <w:r>
          <w:rPr>
            <w:rFonts w:ascii="Arial" w:hAnsi="Arial" w:cs="Arial"/>
            <w:sz w:val="22"/>
            <w:szCs w:val="22"/>
          </w:rPr>
          <w:t>Netherlands</w:t>
        </w:r>
      </w:smartTag>
      <w:r>
        <w:rPr>
          <w:rFonts w:ascii="Arial" w:hAnsi="Arial" w:cs="Arial"/>
          <w:sz w:val="22"/>
          <w:szCs w:val="22"/>
        </w:rPr>
        <w:t xml:space="preserve">, </w:t>
      </w:r>
      <w:smartTag w:uri="urn:schemas-microsoft-com:office:smarttags" w:element="country-region">
        <w:r>
          <w:rPr>
            <w:rFonts w:ascii="Arial" w:hAnsi="Arial" w:cs="Arial"/>
            <w:sz w:val="22"/>
            <w:szCs w:val="22"/>
          </w:rPr>
          <w:t>Denmark</w:t>
        </w:r>
      </w:smartTag>
      <w:r>
        <w:rPr>
          <w:rFonts w:ascii="Arial" w:hAnsi="Arial" w:cs="Arial"/>
          <w:sz w:val="22"/>
          <w:szCs w:val="22"/>
        </w:rPr>
        <w:t xml:space="preserve"> and </w:t>
      </w:r>
      <w:smartTag w:uri="urn:schemas-microsoft-com:office:smarttags" w:element="country-region">
        <w:r>
          <w:rPr>
            <w:rFonts w:ascii="Arial" w:hAnsi="Arial" w:cs="Arial"/>
            <w:sz w:val="22"/>
            <w:szCs w:val="22"/>
          </w:rPr>
          <w:t>Germany</w:t>
        </w:r>
      </w:smartTag>
      <w:r>
        <w:rPr>
          <w:rFonts w:ascii="Arial" w:hAnsi="Arial" w:cs="Arial"/>
          <w:sz w:val="22"/>
          <w:szCs w:val="22"/>
        </w:rPr>
        <w:t xml:space="preserve"> and representing their respective Governments in the </w:t>
      </w:r>
      <w:r>
        <w:rPr>
          <w:rFonts w:ascii="Arial" w:hAnsi="Arial" w:cs="Arial"/>
          <w:b/>
          <w:sz w:val="22"/>
          <w:szCs w:val="22"/>
        </w:rPr>
        <w:t xml:space="preserve">Trilateral Wadden Sea Governmental Council </w:t>
      </w:r>
      <w:r>
        <w:rPr>
          <w:rFonts w:ascii="Arial" w:hAnsi="Arial" w:cs="Arial"/>
          <w:bCs/>
          <w:sz w:val="22"/>
          <w:szCs w:val="22"/>
        </w:rPr>
        <w:t xml:space="preserve">on the Protection of the </w:t>
      </w:r>
      <w:smartTag w:uri="urn:schemas-microsoft-com:office:smarttags" w:element="place">
        <w:smartTag w:uri="urn:schemas-microsoft-com:office:smarttags" w:element="PlaceName">
          <w:r>
            <w:rPr>
              <w:rFonts w:ascii="Arial" w:hAnsi="Arial" w:cs="Arial"/>
              <w:bCs/>
              <w:sz w:val="22"/>
              <w:szCs w:val="22"/>
            </w:rPr>
            <w:t>Wadden</w:t>
          </w:r>
        </w:smartTag>
        <w:r>
          <w:rPr>
            <w:rFonts w:ascii="Arial" w:hAnsi="Arial" w:cs="Arial"/>
            <w:bCs/>
            <w:sz w:val="22"/>
            <w:szCs w:val="22"/>
          </w:rPr>
          <w:t xml:space="preserve"> </w:t>
        </w:r>
        <w:smartTag w:uri="urn:schemas-microsoft-com:office:smarttags" w:element="PlaceType">
          <w:r>
            <w:rPr>
              <w:rFonts w:ascii="Arial" w:hAnsi="Arial" w:cs="Arial"/>
              <w:bCs/>
              <w:sz w:val="22"/>
              <w:szCs w:val="22"/>
            </w:rPr>
            <w:t>Sea</w:t>
          </w:r>
        </w:smartTag>
      </w:smartTag>
    </w:p>
    <w:p w:rsidR="0074176F" w:rsidRDefault="0074176F" w:rsidP="0074176F">
      <w:pPr>
        <w:rPr>
          <w:rFonts w:ascii="Arial" w:hAnsi="Arial" w:cs="Arial"/>
          <w:b/>
          <w:sz w:val="22"/>
          <w:szCs w:val="22"/>
        </w:rPr>
      </w:pPr>
    </w:p>
    <w:p w:rsidR="0074176F" w:rsidRDefault="0074176F" w:rsidP="0074176F">
      <w:pPr>
        <w:rPr>
          <w:rFonts w:ascii="Arial" w:hAnsi="Arial" w:cs="Arial"/>
          <w:sz w:val="22"/>
          <w:szCs w:val="22"/>
        </w:rPr>
      </w:pPr>
      <w:r>
        <w:rPr>
          <w:rFonts w:ascii="Arial" w:hAnsi="Arial" w:cs="Arial"/>
          <w:b/>
          <w:sz w:val="22"/>
          <w:szCs w:val="22"/>
        </w:rPr>
        <w:t>Reaffirming</w:t>
      </w:r>
      <w:r>
        <w:rPr>
          <w:rFonts w:ascii="Arial" w:hAnsi="Arial" w:cs="Arial"/>
          <w:sz w:val="22"/>
          <w:szCs w:val="22"/>
        </w:rPr>
        <w:t xml:space="preserve"> the objective of the Joint Declaration 2010 to protect and manage the Wadden Sea as a single ecological entity shared by the three countries in accordance with the Guiding Principle</w:t>
      </w:r>
      <w:r w:rsidRPr="00446FDB">
        <w:rPr>
          <w:rFonts w:ascii="Arial" w:hAnsi="Arial" w:cs="Arial"/>
          <w:sz w:val="22"/>
          <w:szCs w:val="22"/>
        </w:rPr>
        <w:t xml:space="preserve"> </w:t>
      </w:r>
      <w:r>
        <w:rPr>
          <w:rFonts w:ascii="Arial" w:hAnsi="Arial" w:cs="Arial"/>
          <w:sz w:val="22"/>
          <w:szCs w:val="22"/>
        </w:rPr>
        <w:t>which is “</w:t>
      </w:r>
      <w:r>
        <w:rPr>
          <w:rFonts w:ascii="Arial" w:hAnsi="Arial" w:cs="Arial"/>
          <w:color w:val="000000"/>
          <w:sz w:val="22"/>
          <w:szCs w:val="22"/>
        </w:rPr>
        <w:t>to achieve, as far as possible, a natural and sustainable ecosystem in which natural processes proceed in an undisturbed way</w:t>
      </w:r>
      <w:r w:rsidRPr="008705FE">
        <w:rPr>
          <w:rFonts w:ascii="Arial" w:hAnsi="Arial" w:cs="Arial"/>
          <w:color w:val="000000"/>
          <w:sz w:val="22"/>
          <w:szCs w:val="22"/>
        </w:rPr>
        <w:t>”</w:t>
      </w:r>
      <w:r w:rsidRPr="008705FE">
        <w:rPr>
          <w:rFonts w:ascii="Arial" w:hAnsi="Arial" w:cs="Arial"/>
          <w:sz w:val="22"/>
          <w:szCs w:val="22"/>
        </w:rPr>
        <w:t xml:space="preserve">; </w:t>
      </w:r>
    </w:p>
    <w:p w:rsidR="0074176F" w:rsidRDefault="0074176F" w:rsidP="0074176F">
      <w:pPr>
        <w:rPr>
          <w:rFonts w:ascii="Arial" w:hAnsi="Arial" w:cs="Arial"/>
          <w:color w:val="000000"/>
          <w:sz w:val="22"/>
          <w:szCs w:val="22"/>
        </w:rPr>
      </w:pPr>
    </w:p>
    <w:p w:rsidR="0074176F" w:rsidRDefault="0074176F" w:rsidP="0074176F">
      <w:pPr>
        <w:rPr>
          <w:rFonts w:ascii="Arial" w:hAnsi="Arial" w:cs="Arial"/>
          <w:sz w:val="22"/>
          <w:szCs w:val="22"/>
        </w:rPr>
      </w:pPr>
      <w:r>
        <w:rPr>
          <w:rFonts w:ascii="Arial" w:hAnsi="Arial" w:cs="Arial"/>
          <w:b/>
          <w:sz w:val="22"/>
          <w:szCs w:val="22"/>
        </w:rPr>
        <w:t xml:space="preserve">Welcoming </w:t>
      </w:r>
      <w:r w:rsidRPr="001232D5">
        <w:rPr>
          <w:rFonts w:ascii="Arial" w:hAnsi="Arial" w:cs="Arial"/>
          <w:sz w:val="22"/>
          <w:szCs w:val="22"/>
        </w:rPr>
        <w:t>with appreciation</w:t>
      </w:r>
      <w:r>
        <w:rPr>
          <w:rFonts w:ascii="Arial" w:hAnsi="Arial" w:cs="Arial"/>
          <w:sz w:val="22"/>
          <w:szCs w:val="22"/>
        </w:rPr>
        <w:t xml:space="preserve"> the extension of the Wadden Sea World Heritage with the Hamburg National Park and the nomination of the Danish Wadden Sea in conjunction with an extension of the German (Niedersachsen) property;</w:t>
      </w:r>
    </w:p>
    <w:p w:rsidR="0074176F" w:rsidRDefault="0074176F" w:rsidP="0074176F">
      <w:pPr>
        <w:rPr>
          <w:rFonts w:ascii="Arial" w:hAnsi="Arial" w:cs="Arial"/>
          <w:sz w:val="22"/>
          <w:szCs w:val="22"/>
        </w:rPr>
      </w:pPr>
    </w:p>
    <w:p w:rsidR="0074176F" w:rsidRDefault="0074176F" w:rsidP="0074176F">
      <w:pPr>
        <w:rPr>
          <w:rFonts w:ascii="Arial" w:hAnsi="Arial" w:cs="Arial"/>
          <w:sz w:val="22"/>
          <w:szCs w:val="22"/>
        </w:rPr>
      </w:pPr>
      <w:r w:rsidRPr="008A1AD3">
        <w:rPr>
          <w:rFonts w:ascii="Arial" w:hAnsi="Arial" w:cs="Arial"/>
          <w:b/>
          <w:sz w:val="22"/>
          <w:szCs w:val="22"/>
        </w:rPr>
        <w:t>Acknowledging</w:t>
      </w:r>
      <w:r>
        <w:rPr>
          <w:rFonts w:ascii="Arial" w:hAnsi="Arial" w:cs="Arial"/>
          <w:sz w:val="22"/>
          <w:szCs w:val="22"/>
        </w:rPr>
        <w:t xml:space="preserve"> the potentials of having the entire Wadden Sea included on the World Heritage List for reinforcing  the existing conservation and management and contributing to regional sustainable development;</w:t>
      </w:r>
    </w:p>
    <w:p w:rsidR="0074176F" w:rsidRDefault="0074176F" w:rsidP="0074176F">
      <w:pPr>
        <w:rPr>
          <w:rFonts w:ascii="Arial" w:hAnsi="Arial" w:cs="Arial"/>
          <w:sz w:val="22"/>
          <w:szCs w:val="22"/>
        </w:rPr>
      </w:pPr>
    </w:p>
    <w:p w:rsidR="0074176F" w:rsidRDefault="0074176F" w:rsidP="0074176F">
      <w:pPr>
        <w:rPr>
          <w:rFonts w:ascii="Arial" w:hAnsi="Arial" w:cs="Arial"/>
          <w:sz w:val="22"/>
          <w:szCs w:val="22"/>
        </w:rPr>
      </w:pPr>
      <w:r w:rsidRPr="006B178F">
        <w:rPr>
          <w:rFonts w:ascii="Arial" w:hAnsi="Arial" w:cs="Arial"/>
          <w:b/>
          <w:sz w:val="22"/>
          <w:szCs w:val="22"/>
        </w:rPr>
        <w:t>Acknowledging</w:t>
      </w:r>
      <w:r>
        <w:rPr>
          <w:rFonts w:ascii="Arial" w:hAnsi="Arial" w:cs="Arial"/>
          <w:sz w:val="22"/>
          <w:szCs w:val="22"/>
        </w:rPr>
        <w:t xml:space="preserve"> also that the key requirement ensuing from the inscription on the List is to jointly maintain the integrity of the Wadden Sea World Heritage;</w:t>
      </w:r>
    </w:p>
    <w:p w:rsidR="0074176F" w:rsidRDefault="0074176F" w:rsidP="0074176F">
      <w:pPr>
        <w:rPr>
          <w:rFonts w:ascii="Arial" w:hAnsi="Arial" w:cs="Arial"/>
          <w:sz w:val="22"/>
          <w:szCs w:val="22"/>
        </w:rPr>
      </w:pPr>
    </w:p>
    <w:p w:rsidR="0074176F" w:rsidRDefault="0074176F" w:rsidP="0074176F">
      <w:pPr>
        <w:rPr>
          <w:rFonts w:ascii="Arial" w:hAnsi="Arial" w:cs="Arial"/>
          <w:sz w:val="22"/>
          <w:szCs w:val="22"/>
        </w:rPr>
      </w:pPr>
      <w:r w:rsidRPr="00541E3F">
        <w:rPr>
          <w:rFonts w:ascii="Arial" w:hAnsi="Arial" w:cs="Arial"/>
          <w:b/>
          <w:sz w:val="22"/>
          <w:szCs w:val="22"/>
        </w:rPr>
        <w:t>Reaffirming</w:t>
      </w:r>
      <w:r>
        <w:rPr>
          <w:rFonts w:ascii="Arial" w:hAnsi="Arial" w:cs="Arial"/>
          <w:sz w:val="22"/>
          <w:szCs w:val="22"/>
        </w:rPr>
        <w:t xml:space="preserve"> the importance of international cooperation, e.g. along the African-Eurasian Flyway, and with the Republic of Korea and the Wash/North Norfolk Coast;</w:t>
      </w:r>
    </w:p>
    <w:p w:rsidR="0074176F" w:rsidRDefault="0074176F" w:rsidP="0074176F">
      <w:pPr>
        <w:rPr>
          <w:rFonts w:ascii="Arial" w:hAnsi="Arial" w:cs="Arial"/>
          <w:b/>
          <w:sz w:val="22"/>
          <w:szCs w:val="22"/>
        </w:rPr>
      </w:pPr>
    </w:p>
    <w:p w:rsidR="0074176F" w:rsidRDefault="0074176F" w:rsidP="0074176F">
      <w:pPr>
        <w:rPr>
          <w:rFonts w:ascii="Arial" w:hAnsi="Arial" w:cs="Arial"/>
          <w:sz w:val="22"/>
          <w:szCs w:val="22"/>
        </w:rPr>
      </w:pPr>
      <w:r>
        <w:rPr>
          <w:rFonts w:ascii="Arial" w:hAnsi="Arial" w:cs="Arial"/>
          <w:b/>
          <w:sz w:val="22"/>
          <w:szCs w:val="22"/>
        </w:rPr>
        <w:t>Acknowledging</w:t>
      </w:r>
      <w:r>
        <w:rPr>
          <w:rFonts w:ascii="Arial" w:hAnsi="Arial" w:cs="Arial"/>
          <w:sz w:val="22"/>
          <w:szCs w:val="22"/>
        </w:rPr>
        <w:t xml:space="preserve"> the </w:t>
      </w:r>
      <w:del w:id="3" w:author="Autor">
        <w:r w:rsidDel="00E12ECD">
          <w:rPr>
            <w:rFonts w:ascii="Arial" w:hAnsi="Arial" w:cs="Arial"/>
            <w:sz w:val="22"/>
            <w:szCs w:val="22"/>
          </w:rPr>
          <w:delText xml:space="preserve"> </w:delText>
        </w:r>
        <w:r w:rsidDel="00AB3D0A">
          <w:rPr>
            <w:rFonts w:ascii="Arial" w:hAnsi="Arial" w:cs="Arial"/>
            <w:sz w:val="22"/>
            <w:szCs w:val="22"/>
          </w:rPr>
          <w:delText>findings of the 13</w:delText>
        </w:r>
        <w:r w:rsidDel="00AB3D0A">
          <w:rPr>
            <w:rFonts w:ascii="Arial" w:hAnsi="Arial" w:cs="Arial"/>
            <w:sz w:val="22"/>
            <w:szCs w:val="22"/>
            <w:vertAlign w:val="superscript"/>
          </w:rPr>
          <w:delText>th</w:delText>
        </w:r>
        <w:r w:rsidDel="00AB3D0A">
          <w:rPr>
            <w:rFonts w:ascii="Arial" w:hAnsi="Arial" w:cs="Arial"/>
            <w:sz w:val="22"/>
            <w:szCs w:val="22"/>
          </w:rPr>
          <w:delText xml:space="preserve"> International Scientific Wadden Sea Symposium for</w:delText>
        </w:r>
      </w:del>
      <w:ins w:id="4" w:author="Autor">
        <w:del w:id="5" w:author="Autor">
          <w:r w:rsidDel="00E12ECD">
            <w:rPr>
              <w:rFonts w:ascii="Arial" w:hAnsi="Arial" w:cs="Arial"/>
              <w:sz w:val="22"/>
              <w:szCs w:val="22"/>
            </w:rPr>
            <w:delText xml:space="preserve"> </w:delText>
          </w:r>
        </w:del>
        <w:r>
          <w:rPr>
            <w:rFonts w:ascii="Arial" w:hAnsi="Arial" w:cs="Arial"/>
            <w:sz w:val="22"/>
            <w:szCs w:val="22"/>
          </w:rPr>
          <w:t>contribution of science to</w:t>
        </w:r>
      </w:ins>
      <w:r>
        <w:rPr>
          <w:rFonts w:ascii="Arial" w:hAnsi="Arial" w:cs="Arial"/>
          <w:sz w:val="22"/>
          <w:szCs w:val="22"/>
        </w:rPr>
        <w:t xml:space="preserve"> the further development of the protection and management of the Wadden Sea as an ecological entity;</w:t>
      </w:r>
    </w:p>
    <w:p w:rsidR="0074176F" w:rsidRDefault="0074176F" w:rsidP="0074176F">
      <w:pPr>
        <w:rPr>
          <w:rFonts w:ascii="Arial" w:hAnsi="Arial" w:cs="Arial"/>
          <w:sz w:val="22"/>
          <w:szCs w:val="22"/>
        </w:rPr>
      </w:pPr>
    </w:p>
    <w:p w:rsidR="0074176F" w:rsidRPr="00AD6E8D" w:rsidRDefault="0074176F" w:rsidP="0074176F">
      <w:pPr>
        <w:rPr>
          <w:rFonts w:ascii="Arial" w:hAnsi="Arial" w:cs="Arial"/>
          <w:sz w:val="22"/>
          <w:szCs w:val="22"/>
        </w:rPr>
      </w:pPr>
      <w:r>
        <w:rPr>
          <w:rFonts w:ascii="Arial" w:hAnsi="Arial" w:cs="Arial"/>
          <w:b/>
          <w:sz w:val="22"/>
          <w:szCs w:val="22"/>
        </w:rPr>
        <w:t>[</w:t>
      </w:r>
      <w:r w:rsidRPr="00882165">
        <w:rPr>
          <w:rFonts w:ascii="Arial" w:hAnsi="Arial" w:cs="Arial"/>
          <w:b/>
          <w:sz w:val="22"/>
          <w:szCs w:val="22"/>
        </w:rPr>
        <w:t>Acknowledg</w:t>
      </w:r>
      <w:r>
        <w:rPr>
          <w:rFonts w:ascii="Arial" w:hAnsi="Arial" w:cs="Arial"/>
          <w:b/>
          <w:sz w:val="22"/>
          <w:szCs w:val="22"/>
        </w:rPr>
        <w:t>ing</w:t>
      </w:r>
      <w:r w:rsidRPr="00882165">
        <w:rPr>
          <w:rFonts w:ascii="Arial" w:hAnsi="Arial" w:cs="Arial"/>
          <w:sz w:val="22"/>
          <w:szCs w:val="22"/>
        </w:rPr>
        <w:t xml:space="preserve"> the shared landscape and cultural heritage of the Wadden Sea region</w:t>
      </w:r>
      <w:r>
        <w:rPr>
          <w:rFonts w:ascii="Arial" w:hAnsi="Arial" w:cs="Arial"/>
          <w:sz w:val="22"/>
          <w:szCs w:val="22"/>
        </w:rPr>
        <w:t>;]</w:t>
      </w:r>
      <w:r>
        <w:rPr>
          <w:rStyle w:val="Funotenzeichen"/>
          <w:rFonts w:ascii="Arial" w:hAnsi="Arial" w:cs="Arial"/>
          <w:sz w:val="22"/>
          <w:szCs w:val="22"/>
        </w:rPr>
        <w:footnoteReference w:id="1"/>
      </w:r>
    </w:p>
    <w:p w:rsidR="0074176F" w:rsidRDefault="0074176F" w:rsidP="0074176F">
      <w:pPr>
        <w:rPr>
          <w:rFonts w:ascii="Arial" w:hAnsi="Arial" w:cs="Arial"/>
          <w:sz w:val="22"/>
          <w:szCs w:val="22"/>
        </w:rPr>
      </w:pPr>
    </w:p>
    <w:p w:rsidR="0074176F" w:rsidRDefault="0074176F" w:rsidP="0074176F">
      <w:pPr>
        <w:rPr>
          <w:rFonts w:ascii="Arial" w:hAnsi="Arial" w:cs="Arial"/>
          <w:sz w:val="22"/>
          <w:szCs w:val="22"/>
        </w:rPr>
      </w:pPr>
      <w:r>
        <w:rPr>
          <w:rFonts w:ascii="Arial" w:hAnsi="Arial" w:cs="Arial"/>
          <w:sz w:val="22"/>
          <w:szCs w:val="22"/>
        </w:rPr>
        <w:t>[</w:t>
      </w:r>
      <w:r w:rsidRPr="001232D5">
        <w:rPr>
          <w:rFonts w:ascii="Arial" w:hAnsi="Arial" w:cs="Arial"/>
          <w:b/>
          <w:sz w:val="22"/>
          <w:szCs w:val="22"/>
        </w:rPr>
        <w:t>Noting</w:t>
      </w:r>
      <w:r>
        <w:rPr>
          <w:rFonts w:ascii="Arial" w:hAnsi="Arial" w:cs="Arial"/>
          <w:sz w:val="22"/>
          <w:szCs w:val="22"/>
        </w:rPr>
        <w:t xml:space="preserve"> the Policy Assessment Report which draws attention to a number of areas where it is suggested to further improve the status of the Wadden Sea and expand the cooperation for the protection and management of the Wadden Sea</w:t>
      </w:r>
      <w:ins w:id="6" w:author="Autor">
        <w:r>
          <w:rPr>
            <w:rFonts w:ascii="Arial" w:hAnsi="Arial" w:cs="Arial"/>
            <w:sz w:val="22"/>
            <w:szCs w:val="22"/>
          </w:rPr>
          <w:t>;</w:t>
        </w:r>
      </w:ins>
      <w:r>
        <w:rPr>
          <w:rFonts w:ascii="Arial" w:hAnsi="Arial" w:cs="Arial"/>
          <w:sz w:val="22"/>
          <w:szCs w:val="22"/>
        </w:rPr>
        <w:t>]</w:t>
      </w:r>
      <w:r>
        <w:rPr>
          <w:rStyle w:val="Funotenzeichen"/>
          <w:rFonts w:ascii="Arial" w:hAnsi="Arial" w:cs="Arial"/>
          <w:sz w:val="22"/>
          <w:szCs w:val="22"/>
        </w:rPr>
        <w:footnoteReference w:id="2"/>
      </w:r>
    </w:p>
    <w:p w:rsidR="0074176F" w:rsidRDefault="0074176F" w:rsidP="0074176F">
      <w:pPr>
        <w:rPr>
          <w:rFonts w:ascii="Arial" w:hAnsi="Arial" w:cs="Arial"/>
          <w:sz w:val="22"/>
          <w:szCs w:val="22"/>
          <w:lang w:eastAsia="da-DK"/>
        </w:rPr>
      </w:pPr>
    </w:p>
    <w:p w:rsidR="0074176F" w:rsidRDefault="0074176F" w:rsidP="0074176F">
      <w:pPr>
        <w:rPr>
          <w:rFonts w:ascii="Arial" w:hAnsi="Arial" w:cs="Arial"/>
          <w:sz w:val="22"/>
          <w:szCs w:val="22"/>
          <w:lang w:eastAsia="da-DK"/>
        </w:rPr>
      </w:pPr>
      <w:r w:rsidRPr="00D62ADA">
        <w:rPr>
          <w:rFonts w:ascii="Arial" w:hAnsi="Arial" w:cs="Arial"/>
          <w:b/>
          <w:sz w:val="22"/>
          <w:szCs w:val="22"/>
          <w:lang w:eastAsia="da-DK"/>
        </w:rPr>
        <w:t>Acknowledging</w:t>
      </w:r>
      <w:r>
        <w:rPr>
          <w:rFonts w:ascii="Arial" w:hAnsi="Arial" w:cs="Arial"/>
          <w:sz w:val="22"/>
          <w:szCs w:val="22"/>
          <w:lang w:eastAsia="da-DK"/>
        </w:rPr>
        <w:t xml:space="preserve"> that c</w:t>
      </w:r>
      <w:r w:rsidRPr="008705FE">
        <w:rPr>
          <w:rFonts w:ascii="Arial" w:hAnsi="Arial" w:cs="Arial"/>
          <w:sz w:val="22"/>
          <w:szCs w:val="22"/>
          <w:lang w:eastAsia="da-DK"/>
        </w:rPr>
        <w:t xml:space="preserve">onditions for safety </w:t>
      </w:r>
      <w:r>
        <w:rPr>
          <w:rFonts w:ascii="Arial" w:hAnsi="Arial" w:cs="Arial"/>
          <w:sz w:val="22"/>
          <w:szCs w:val="22"/>
          <w:lang w:eastAsia="da-DK"/>
        </w:rPr>
        <w:t xml:space="preserve">must be </w:t>
      </w:r>
      <w:del w:id="7" w:author="Autor">
        <w:r w:rsidDel="00E54678">
          <w:rPr>
            <w:rFonts w:ascii="Arial" w:hAnsi="Arial" w:cs="Arial"/>
            <w:sz w:val="22"/>
            <w:szCs w:val="22"/>
            <w:lang w:eastAsia="da-DK"/>
          </w:rPr>
          <w:delText xml:space="preserve">maintained </w:delText>
        </w:r>
      </w:del>
      <w:ins w:id="8" w:author="Autor">
        <w:r>
          <w:rPr>
            <w:rFonts w:ascii="Arial" w:hAnsi="Arial" w:cs="Arial"/>
            <w:sz w:val="22"/>
            <w:szCs w:val="22"/>
            <w:lang w:eastAsia="da-DK"/>
          </w:rPr>
          <w:t xml:space="preserve">safeguarded, taking into account climate change effects </w:t>
        </w:r>
      </w:ins>
      <w:r>
        <w:rPr>
          <w:rFonts w:ascii="Arial" w:hAnsi="Arial" w:cs="Arial"/>
          <w:sz w:val="22"/>
          <w:szCs w:val="22"/>
          <w:lang w:eastAsia="da-DK"/>
        </w:rPr>
        <w:t xml:space="preserve">and sustainable development </w:t>
      </w:r>
      <w:ins w:id="9" w:author="Autor">
        <w:r>
          <w:rPr>
            <w:rFonts w:ascii="Arial" w:hAnsi="Arial" w:cs="Arial"/>
            <w:sz w:val="22"/>
            <w:szCs w:val="22"/>
            <w:lang w:eastAsia="da-DK"/>
          </w:rPr>
          <w:t>enhanced at national, regional and local levels;</w:t>
        </w:r>
        <w:del w:id="10" w:author="Autor">
          <w:r w:rsidDel="00E12ECD">
            <w:rPr>
              <w:rFonts w:ascii="Arial" w:hAnsi="Arial" w:cs="Arial"/>
              <w:sz w:val="22"/>
              <w:szCs w:val="22"/>
              <w:lang w:eastAsia="da-DK"/>
            </w:rPr>
            <w:delText>.</w:delText>
          </w:r>
        </w:del>
        <w:r>
          <w:rPr>
            <w:rFonts w:ascii="Arial" w:hAnsi="Arial" w:cs="Arial"/>
            <w:sz w:val="22"/>
            <w:szCs w:val="22"/>
            <w:lang w:eastAsia="da-DK"/>
          </w:rPr>
          <w:t xml:space="preserve"> </w:t>
        </w:r>
      </w:ins>
      <w:del w:id="11" w:author="Autor">
        <w:r w:rsidDel="00D62ADA">
          <w:rPr>
            <w:rFonts w:ascii="Arial" w:hAnsi="Arial" w:cs="Arial"/>
            <w:sz w:val="22"/>
            <w:szCs w:val="22"/>
            <w:lang w:eastAsia="da-DK"/>
          </w:rPr>
          <w:delText xml:space="preserve">supported and enhanced </w:delText>
        </w:r>
      </w:del>
    </w:p>
    <w:p w:rsidR="0074176F" w:rsidRDefault="0074176F" w:rsidP="0074176F">
      <w:pPr>
        <w:rPr>
          <w:rFonts w:ascii="Arial" w:hAnsi="Arial" w:cs="Arial"/>
          <w:sz w:val="22"/>
          <w:szCs w:val="22"/>
          <w:lang w:eastAsia="da-DK"/>
        </w:rPr>
      </w:pPr>
    </w:p>
    <w:p w:rsidR="0074176F" w:rsidRDefault="0074176F" w:rsidP="0074176F">
      <w:pPr>
        <w:rPr>
          <w:rFonts w:ascii="Arial" w:hAnsi="Arial" w:cs="Arial"/>
          <w:sz w:val="22"/>
          <w:szCs w:val="22"/>
          <w:lang w:eastAsia="da-DK"/>
        </w:rPr>
      </w:pPr>
      <w:r>
        <w:rPr>
          <w:rFonts w:ascii="Arial" w:hAnsi="Arial" w:cs="Arial"/>
          <w:b/>
          <w:bCs/>
          <w:sz w:val="22"/>
          <w:szCs w:val="22"/>
        </w:rPr>
        <w:t>Determined</w:t>
      </w:r>
      <w:r>
        <w:rPr>
          <w:rFonts w:ascii="Arial" w:hAnsi="Arial" w:cs="Arial"/>
          <w:sz w:val="22"/>
          <w:szCs w:val="22"/>
        </w:rPr>
        <w:t xml:space="preserve"> to meet these challenges and to continue to protect and manage the Wadden Sea for present and future generations in close </w:t>
      </w:r>
      <w:r>
        <w:rPr>
          <w:rFonts w:ascii="Arial" w:hAnsi="Arial" w:cs="Arial"/>
          <w:color w:val="000000"/>
          <w:sz w:val="22"/>
          <w:szCs w:val="22"/>
        </w:rPr>
        <w:t xml:space="preserve">cooperation with those who live, work and recreate in the area </w:t>
      </w:r>
      <w:r>
        <w:rPr>
          <w:rFonts w:ascii="Arial" w:hAnsi="Arial" w:cs="Arial"/>
          <w:sz w:val="22"/>
          <w:szCs w:val="22"/>
          <w:lang w:eastAsia="da-DK"/>
        </w:rPr>
        <w:t xml:space="preserve">and in this respect appreciate the work of the Wadden Sea Forum; </w:t>
      </w:r>
    </w:p>
    <w:p w:rsidR="0074176F" w:rsidRPr="001232D5" w:rsidRDefault="0074176F" w:rsidP="0074176F">
      <w:pPr>
        <w:rPr>
          <w:rFonts w:ascii="Arial" w:hAnsi="Arial" w:cs="Arial"/>
          <w:sz w:val="22"/>
          <w:szCs w:val="22"/>
        </w:rPr>
      </w:pPr>
    </w:p>
    <w:p w:rsidR="0074176F" w:rsidRDefault="0074176F" w:rsidP="0074176F">
      <w:pPr>
        <w:rPr>
          <w:rFonts w:ascii="Arial" w:hAnsi="Arial" w:cs="Arial"/>
          <w:sz w:val="22"/>
          <w:szCs w:val="22"/>
        </w:rPr>
      </w:pPr>
    </w:p>
    <w:p w:rsidR="0074176F" w:rsidRDefault="0074176F" w:rsidP="0074176F">
      <w:pPr>
        <w:rPr>
          <w:rFonts w:ascii="Arial" w:hAnsi="Arial" w:cs="Arial"/>
          <w:sz w:val="22"/>
          <w:szCs w:val="22"/>
        </w:rPr>
      </w:pPr>
      <w:r>
        <w:rPr>
          <w:rFonts w:ascii="Arial" w:hAnsi="Arial" w:cs="Arial"/>
          <w:sz w:val="22"/>
          <w:szCs w:val="22"/>
        </w:rPr>
        <w:t>and therefore share the view to:</w:t>
      </w:r>
    </w:p>
    <w:p w:rsidR="0074176F" w:rsidRDefault="0074176F" w:rsidP="0074176F">
      <w:pPr>
        <w:rPr>
          <w:rFonts w:ascii="Arial" w:hAnsi="Arial" w:cs="Arial"/>
          <w:sz w:val="22"/>
          <w:szCs w:val="22"/>
        </w:rPr>
      </w:pPr>
    </w:p>
    <w:p w:rsidR="0074176F" w:rsidRDefault="0074176F" w:rsidP="0074176F">
      <w:pPr>
        <w:rPr>
          <w:rFonts w:ascii="Arial" w:hAnsi="Arial" w:cs="Arial"/>
          <w:sz w:val="22"/>
          <w:szCs w:val="22"/>
        </w:rPr>
      </w:pPr>
    </w:p>
    <w:p w:rsidR="0074176F" w:rsidRDefault="0074176F" w:rsidP="0074176F">
      <w:pPr>
        <w:tabs>
          <w:tab w:val="num" w:pos="360"/>
        </w:tabs>
        <w:rPr>
          <w:rFonts w:ascii="Arial" w:hAnsi="Arial" w:cs="Arial"/>
          <w:b/>
          <w:sz w:val="22"/>
          <w:szCs w:val="22"/>
        </w:rPr>
      </w:pPr>
      <w:smartTag w:uri="urn:schemas-microsoft-com:office:smarttags" w:element="place">
        <w:smartTag w:uri="urn:schemas-microsoft-com:office:smarttags" w:element="PlaceName">
          <w:r>
            <w:rPr>
              <w:rFonts w:ascii="Arial" w:hAnsi="Arial" w:cs="Arial"/>
              <w:b/>
              <w:sz w:val="22"/>
              <w:szCs w:val="22"/>
            </w:rPr>
            <w:t>WADDEN</w:t>
          </w:r>
        </w:smartTag>
        <w:r>
          <w:rPr>
            <w:rFonts w:ascii="Arial" w:hAnsi="Arial" w:cs="Arial"/>
            <w:b/>
            <w:sz w:val="22"/>
            <w:szCs w:val="22"/>
          </w:rPr>
          <w:t xml:space="preserve"> </w:t>
        </w:r>
        <w:smartTag w:uri="urn:schemas-microsoft-com:office:smarttags" w:element="PlaceType">
          <w:r>
            <w:rPr>
              <w:rFonts w:ascii="Arial" w:hAnsi="Arial" w:cs="Arial"/>
              <w:b/>
              <w:sz w:val="22"/>
              <w:szCs w:val="22"/>
            </w:rPr>
            <w:t>SEA</w:t>
          </w:r>
        </w:smartTag>
      </w:smartTag>
      <w:r>
        <w:rPr>
          <w:rFonts w:ascii="Arial" w:hAnsi="Arial" w:cs="Arial"/>
          <w:b/>
          <w:sz w:val="22"/>
          <w:szCs w:val="22"/>
        </w:rPr>
        <w:t xml:space="preserve"> WORLD HERITAGE</w:t>
      </w:r>
    </w:p>
    <w:p w:rsidR="0074176F" w:rsidRDefault="0074176F" w:rsidP="0074176F">
      <w:pPr>
        <w:tabs>
          <w:tab w:val="num" w:pos="360"/>
        </w:tabs>
        <w:rPr>
          <w:rFonts w:ascii="Arial" w:hAnsi="Arial" w:cs="Arial"/>
          <w:b/>
          <w:sz w:val="22"/>
          <w:szCs w:val="22"/>
        </w:rPr>
      </w:pPr>
    </w:p>
    <w:p w:rsidR="0074176F" w:rsidRDefault="0074176F" w:rsidP="0074176F">
      <w:pPr>
        <w:tabs>
          <w:tab w:val="num" w:pos="360"/>
        </w:tabs>
        <w:rPr>
          <w:rFonts w:ascii="Arial" w:hAnsi="Arial" w:cs="Arial"/>
          <w:b/>
          <w:sz w:val="22"/>
          <w:szCs w:val="22"/>
        </w:rPr>
      </w:pPr>
      <w:r>
        <w:rPr>
          <w:rFonts w:ascii="Arial" w:hAnsi="Arial" w:cs="Arial"/>
          <w:b/>
          <w:sz w:val="22"/>
          <w:szCs w:val="22"/>
        </w:rPr>
        <w:t>Strategy 2014-20</w:t>
      </w:r>
    </w:p>
    <w:p w:rsidR="0074176F" w:rsidRPr="00170E69" w:rsidRDefault="0074176F" w:rsidP="0074176F">
      <w:pPr>
        <w:tabs>
          <w:tab w:val="num" w:pos="360"/>
        </w:tabs>
        <w:rPr>
          <w:rFonts w:ascii="Arial" w:hAnsi="Arial" w:cs="Arial"/>
          <w:b/>
          <w:sz w:val="22"/>
          <w:szCs w:val="22"/>
        </w:rPr>
      </w:pPr>
    </w:p>
    <w:p w:rsidR="0074176F" w:rsidRDefault="0074176F" w:rsidP="0074176F">
      <w:pPr>
        <w:numPr>
          <w:ilvl w:val="0"/>
          <w:numId w:val="7"/>
        </w:numPr>
        <w:tabs>
          <w:tab w:val="clear" w:pos="360"/>
          <w:tab w:val="num" w:pos="426"/>
        </w:tabs>
        <w:ind w:left="426" w:hanging="426"/>
        <w:rPr>
          <w:rFonts w:ascii="Arial" w:hAnsi="Arial" w:cs="Arial"/>
          <w:sz w:val="22"/>
          <w:szCs w:val="22"/>
        </w:rPr>
      </w:pPr>
      <w:r w:rsidRPr="001206AC">
        <w:rPr>
          <w:rFonts w:ascii="Arial" w:hAnsi="Arial" w:cs="Arial"/>
          <w:sz w:val="22"/>
          <w:szCs w:val="22"/>
        </w:rPr>
        <w:t>Welcome the boundary modification in 2011 to include the Hamburg National Park and the nomination of the Danish Wadden Sea in 2013 including the extension of the Lower-Saxony National Park for inscription in the World Heritage List</w:t>
      </w:r>
      <w:r w:rsidRPr="00614C85">
        <w:rPr>
          <w:rFonts w:ascii="Arial" w:hAnsi="Arial" w:cs="Arial"/>
          <w:sz w:val="22"/>
          <w:szCs w:val="22"/>
        </w:rPr>
        <w:t xml:space="preserve"> in response to the decision of the World Heritage Committee </w:t>
      </w:r>
      <w:r>
        <w:rPr>
          <w:rFonts w:ascii="Arial" w:hAnsi="Arial" w:cs="Arial"/>
          <w:sz w:val="22"/>
          <w:szCs w:val="22"/>
        </w:rPr>
        <w:t>on the inscription of the Dutch-German Wadden Sea in 2009 which will, when accepted, ensure the representation of the entire Wadden Sea on the List and reinforce its Outstanding Universal Value.</w:t>
      </w:r>
    </w:p>
    <w:p w:rsidR="0074176F" w:rsidRPr="00DD26A9" w:rsidRDefault="0074176F" w:rsidP="0074176F">
      <w:pPr>
        <w:tabs>
          <w:tab w:val="left" w:pos="426"/>
        </w:tabs>
        <w:rPr>
          <w:rFonts w:ascii="Arial" w:hAnsi="Arial" w:cs="Arial"/>
          <w:sz w:val="22"/>
          <w:szCs w:val="22"/>
        </w:rPr>
      </w:pPr>
    </w:p>
    <w:p w:rsidR="0074176F" w:rsidRDefault="0074176F" w:rsidP="0074176F">
      <w:pPr>
        <w:numPr>
          <w:ilvl w:val="0"/>
          <w:numId w:val="7"/>
        </w:numPr>
        <w:tabs>
          <w:tab w:val="clear" w:pos="360"/>
          <w:tab w:val="num" w:pos="426"/>
        </w:tabs>
        <w:ind w:left="426" w:hanging="426"/>
        <w:rPr>
          <w:rFonts w:ascii="Arial" w:hAnsi="Arial" w:cs="Arial"/>
          <w:sz w:val="22"/>
          <w:szCs w:val="22"/>
        </w:rPr>
      </w:pPr>
      <w:r>
        <w:rPr>
          <w:rFonts w:ascii="Arial" w:hAnsi="Arial" w:cs="Arial"/>
          <w:sz w:val="22"/>
          <w:szCs w:val="22"/>
        </w:rPr>
        <w:t>Appreciate the pride and  great and increasing support which the Wadden Sea World Heritage has engendered and received in the Region since the inscription in 2009, underlining the shared responsibility for the protection of this trans-boundary ecosystem and acknowledge its branding quality and catalyst potential for sustainable development and international benchmarking</w:t>
      </w:r>
      <w:r>
        <w:rPr>
          <w:rStyle w:val="Funotenzeichen"/>
          <w:rFonts w:ascii="Arial" w:hAnsi="Arial" w:cs="Arial"/>
          <w:sz w:val="22"/>
          <w:szCs w:val="22"/>
        </w:rPr>
        <w:footnoteReference w:id="3"/>
      </w:r>
      <w:r>
        <w:rPr>
          <w:rFonts w:ascii="Arial" w:hAnsi="Arial" w:cs="Arial"/>
          <w:sz w:val="22"/>
          <w:szCs w:val="22"/>
        </w:rPr>
        <w:t>.</w:t>
      </w:r>
    </w:p>
    <w:p w:rsidR="0074176F" w:rsidRDefault="0074176F" w:rsidP="0074176F">
      <w:pPr>
        <w:pStyle w:val="Listenabsatz"/>
        <w:rPr>
          <w:rFonts w:ascii="Arial" w:hAnsi="Arial" w:cs="Arial"/>
          <w:sz w:val="22"/>
          <w:szCs w:val="22"/>
        </w:rPr>
      </w:pPr>
    </w:p>
    <w:p w:rsidR="0074176F" w:rsidRDefault="0074176F" w:rsidP="0074176F">
      <w:pPr>
        <w:numPr>
          <w:ilvl w:val="0"/>
          <w:numId w:val="7"/>
        </w:numPr>
        <w:tabs>
          <w:tab w:val="clear" w:pos="360"/>
          <w:tab w:val="num" w:pos="426"/>
        </w:tabs>
        <w:ind w:left="426" w:hanging="426"/>
        <w:rPr>
          <w:rFonts w:ascii="Arial" w:hAnsi="Arial" w:cs="Arial"/>
          <w:sz w:val="22"/>
          <w:szCs w:val="22"/>
        </w:rPr>
      </w:pPr>
      <w:r>
        <w:rPr>
          <w:rFonts w:ascii="Arial" w:hAnsi="Arial" w:cs="Arial"/>
          <w:sz w:val="22"/>
          <w:szCs w:val="22"/>
        </w:rPr>
        <w:t>Adopt therefore the Wadden Sea World Heritage Strategy 2014-</w:t>
      </w:r>
      <w:smartTag w:uri="urn:schemas-microsoft-com:office:smarttags" w:element="metricconverter">
        <w:smartTagPr>
          <w:attr w:name="ProductID" w:val="20 in"/>
        </w:smartTagPr>
        <w:r>
          <w:rPr>
            <w:rFonts w:ascii="Arial" w:hAnsi="Arial" w:cs="Arial"/>
            <w:sz w:val="22"/>
            <w:szCs w:val="22"/>
          </w:rPr>
          <w:t>20 in</w:t>
        </w:r>
      </w:smartTag>
      <w:r>
        <w:rPr>
          <w:rFonts w:ascii="Arial" w:hAnsi="Arial" w:cs="Arial"/>
          <w:sz w:val="22"/>
          <w:szCs w:val="22"/>
        </w:rPr>
        <w:t xml:space="preserve"> Annex </w:t>
      </w:r>
      <w:ins w:id="12" w:author="Autor">
        <w:r>
          <w:rPr>
            <w:rFonts w:ascii="Arial" w:hAnsi="Arial" w:cs="Arial"/>
            <w:sz w:val="22"/>
            <w:szCs w:val="22"/>
          </w:rPr>
          <w:t>1</w:t>
        </w:r>
      </w:ins>
      <w:del w:id="13" w:author="Autor">
        <w:r w:rsidDel="00E12ECD">
          <w:rPr>
            <w:rFonts w:ascii="Arial" w:hAnsi="Arial" w:cs="Arial"/>
            <w:sz w:val="22"/>
            <w:szCs w:val="22"/>
          </w:rPr>
          <w:delText>#</w:delText>
        </w:r>
      </w:del>
      <w:r>
        <w:rPr>
          <w:rFonts w:ascii="Arial" w:hAnsi="Arial" w:cs="Arial"/>
          <w:sz w:val="22"/>
          <w:szCs w:val="22"/>
        </w:rPr>
        <w:t xml:space="preserve"> and instruct the Wadden Sea Board with its implementation</w:t>
      </w:r>
      <w:del w:id="14" w:author="Autor">
        <w:r w:rsidDel="00010E92">
          <w:rPr>
            <w:rFonts w:ascii="Arial" w:hAnsi="Arial" w:cs="Arial"/>
            <w:sz w:val="22"/>
            <w:szCs w:val="22"/>
          </w:rPr>
          <w:delText xml:space="preserve"> including making sufficient resources available for its implementation inviting the relevant stakeholders to participate</w:delText>
        </w:r>
      </w:del>
      <w:r>
        <w:rPr>
          <w:rFonts w:ascii="Arial" w:hAnsi="Arial" w:cs="Arial"/>
          <w:sz w:val="22"/>
          <w:szCs w:val="22"/>
        </w:rPr>
        <w:t>.</w:t>
      </w:r>
    </w:p>
    <w:p w:rsidR="0074176F" w:rsidRDefault="0074176F" w:rsidP="0074176F">
      <w:pPr>
        <w:pStyle w:val="Listenabsatz"/>
        <w:rPr>
          <w:rFonts w:ascii="Arial" w:hAnsi="Arial" w:cs="Arial"/>
          <w:sz w:val="22"/>
          <w:szCs w:val="22"/>
        </w:rPr>
      </w:pPr>
    </w:p>
    <w:p w:rsidR="0074176F" w:rsidRDefault="0074176F" w:rsidP="0074176F">
      <w:pPr>
        <w:numPr>
          <w:ilvl w:val="0"/>
          <w:numId w:val="7"/>
        </w:numPr>
        <w:tabs>
          <w:tab w:val="clear" w:pos="360"/>
          <w:tab w:val="num" w:pos="426"/>
        </w:tabs>
        <w:ind w:left="426" w:hanging="426"/>
        <w:rPr>
          <w:rFonts w:ascii="Arial" w:hAnsi="Arial" w:cs="Arial"/>
          <w:sz w:val="22"/>
          <w:szCs w:val="22"/>
        </w:rPr>
      </w:pPr>
      <w:r>
        <w:rPr>
          <w:rFonts w:ascii="Arial" w:hAnsi="Arial" w:cs="Arial"/>
          <w:sz w:val="22"/>
          <w:szCs w:val="22"/>
        </w:rPr>
        <w:t>Continue to contribute to the work of the World Heritage Convention in particular the World Heritage Marine and the Sustainable Tourism Programmes.</w:t>
      </w:r>
    </w:p>
    <w:p w:rsidR="0074176F" w:rsidRDefault="0074176F" w:rsidP="0074176F">
      <w:pPr>
        <w:rPr>
          <w:rFonts w:ascii="Arial" w:hAnsi="Arial" w:cs="Arial"/>
          <w:b/>
          <w:sz w:val="22"/>
          <w:szCs w:val="22"/>
        </w:rPr>
      </w:pPr>
    </w:p>
    <w:p w:rsidR="0074176F" w:rsidRPr="00640C66" w:rsidRDefault="0074176F" w:rsidP="0074176F">
      <w:pPr>
        <w:rPr>
          <w:rFonts w:ascii="Arial" w:hAnsi="Arial" w:cs="Arial"/>
          <w:sz w:val="22"/>
          <w:szCs w:val="22"/>
        </w:rPr>
      </w:pPr>
      <w:r>
        <w:rPr>
          <w:rFonts w:ascii="Arial" w:hAnsi="Arial" w:cs="Arial"/>
          <w:b/>
          <w:sz w:val="22"/>
          <w:szCs w:val="22"/>
        </w:rPr>
        <w:t>Foundation</w:t>
      </w:r>
      <w:r>
        <w:rPr>
          <w:rStyle w:val="Funotenzeichen"/>
          <w:rFonts w:ascii="Arial" w:hAnsi="Arial" w:cs="Arial"/>
          <w:b/>
          <w:sz w:val="22"/>
          <w:szCs w:val="22"/>
        </w:rPr>
        <w:footnoteReference w:id="4"/>
      </w:r>
    </w:p>
    <w:p w:rsidR="0074176F" w:rsidRDefault="0074176F" w:rsidP="0074176F">
      <w:pPr>
        <w:tabs>
          <w:tab w:val="num" w:pos="360"/>
        </w:tabs>
        <w:rPr>
          <w:rFonts w:ascii="Arial" w:hAnsi="Arial" w:cs="Arial"/>
          <w:sz w:val="22"/>
          <w:szCs w:val="22"/>
        </w:rPr>
      </w:pPr>
    </w:p>
    <w:p w:rsidR="0074176F" w:rsidRDefault="0074176F" w:rsidP="0074176F">
      <w:pPr>
        <w:numPr>
          <w:ilvl w:val="0"/>
          <w:numId w:val="7"/>
        </w:numPr>
        <w:rPr>
          <w:rFonts w:ascii="Arial" w:hAnsi="Arial" w:cs="Arial"/>
          <w:sz w:val="22"/>
          <w:szCs w:val="22"/>
        </w:rPr>
      </w:pPr>
      <w:r>
        <w:rPr>
          <w:rFonts w:ascii="Arial" w:hAnsi="Arial" w:cs="Arial"/>
          <w:sz w:val="22"/>
          <w:szCs w:val="22"/>
        </w:rPr>
        <w:t>Thank the Foundation Review Committee for exploring values and functions of a joint Foundation for the Wadden Sea World Heritage.</w:t>
      </w:r>
    </w:p>
    <w:p w:rsidR="0074176F" w:rsidRDefault="0074176F" w:rsidP="0074176F">
      <w:pPr>
        <w:ind w:left="360"/>
        <w:rPr>
          <w:rFonts w:ascii="Arial" w:hAnsi="Arial" w:cs="Arial"/>
          <w:sz w:val="22"/>
          <w:szCs w:val="22"/>
        </w:rPr>
      </w:pPr>
    </w:p>
    <w:p w:rsidR="0074176F" w:rsidRDefault="0074176F" w:rsidP="0074176F">
      <w:pPr>
        <w:numPr>
          <w:ilvl w:val="0"/>
          <w:numId w:val="7"/>
        </w:numPr>
        <w:rPr>
          <w:rFonts w:ascii="Arial" w:hAnsi="Arial" w:cs="Arial"/>
          <w:sz w:val="22"/>
          <w:szCs w:val="22"/>
        </w:rPr>
      </w:pPr>
      <w:r>
        <w:rPr>
          <w:rFonts w:ascii="Arial" w:hAnsi="Arial" w:cs="Arial"/>
          <w:sz w:val="22"/>
          <w:szCs w:val="22"/>
        </w:rPr>
        <w:t>Agree to establish a Wadden Sea World Heritage Foundation in line with the recommendations of the Committee and ……</w:t>
      </w:r>
    </w:p>
    <w:p w:rsidR="0074176F" w:rsidRDefault="0074176F" w:rsidP="0074176F">
      <w:pPr>
        <w:rPr>
          <w:rFonts w:ascii="Arial" w:hAnsi="Arial" w:cs="Arial"/>
          <w:sz w:val="22"/>
          <w:szCs w:val="22"/>
        </w:rPr>
      </w:pPr>
    </w:p>
    <w:p w:rsidR="0074176F" w:rsidRPr="008E4F71" w:rsidRDefault="0074176F" w:rsidP="0074176F">
      <w:pPr>
        <w:rPr>
          <w:rFonts w:ascii="Arial" w:hAnsi="Arial" w:cs="Arial"/>
          <w:b/>
          <w:sz w:val="22"/>
          <w:szCs w:val="22"/>
        </w:rPr>
      </w:pPr>
      <w:r w:rsidRPr="008E4F71">
        <w:rPr>
          <w:rFonts w:ascii="Arial" w:hAnsi="Arial" w:cs="Arial"/>
          <w:b/>
          <w:sz w:val="22"/>
          <w:szCs w:val="22"/>
        </w:rPr>
        <w:t>Sustainable Tourism Strategy</w:t>
      </w:r>
      <w:r>
        <w:rPr>
          <w:rStyle w:val="Funotenzeichen"/>
          <w:rFonts w:ascii="Arial" w:hAnsi="Arial" w:cs="Arial"/>
          <w:b/>
          <w:sz w:val="22"/>
          <w:szCs w:val="22"/>
        </w:rPr>
        <w:footnoteReference w:id="5"/>
      </w:r>
    </w:p>
    <w:p w:rsidR="0074176F" w:rsidRPr="00345401" w:rsidRDefault="0074176F" w:rsidP="0074176F">
      <w:pPr>
        <w:tabs>
          <w:tab w:val="left" w:pos="4783"/>
        </w:tabs>
        <w:rPr>
          <w:rFonts w:ascii="Arial" w:hAnsi="Arial" w:cs="Arial"/>
          <w:sz w:val="22"/>
          <w:szCs w:val="22"/>
        </w:rPr>
      </w:pPr>
      <w:r>
        <w:rPr>
          <w:rFonts w:ascii="Arial" w:hAnsi="Arial" w:cs="Arial"/>
          <w:sz w:val="22"/>
          <w:szCs w:val="22"/>
        </w:rPr>
        <w:tab/>
      </w:r>
    </w:p>
    <w:p w:rsidR="0074176F" w:rsidRDefault="0074176F" w:rsidP="0074176F">
      <w:pPr>
        <w:numPr>
          <w:ilvl w:val="0"/>
          <w:numId w:val="7"/>
        </w:numPr>
        <w:rPr>
          <w:rFonts w:ascii="Arial" w:hAnsi="Arial" w:cs="Arial"/>
          <w:sz w:val="22"/>
          <w:szCs w:val="22"/>
        </w:rPr>
      </w:pPr>
      <w:r>
        <w:rPr>
          <w:rFonts w:ascii="Arial" w:hAnsi="Arial" w:cs="Arial"/>
          <w:sz w:val="22"/>
          <w:szCs w:val="22"/>
        </w:rPr>
        <w:t xml:space="preserve">Acknowledge the engagement of stakeholders, including local and regional governments, in the development of an overall sustainable tourisms strategy in a participatory approach supported by the Interreg-North Sea Region Programme PROWAD project in order </w:t>
      </w:r>
      <w:ins w:id="21" w:author="Autor">
        <w:r>
          <w:rPr>
            <w:rFonts w:ascii="Arial" w:hAnsi="Arial" w:cs="Arial"/>
            <w:sz w:val="22"/>
            <w:szCs w:val="22"/>
          </w:rPr>
          <w:t xml:space="preserve">also </w:t>
        </w:r>
      </w:ins>
      <w:r>
        <w:rPr>
          <w:rFonts w:ascii="Arial" w:hAnsi="Arial" w:cs="Arial"/>
          <w:sz w:val="22"/>
          <w:szCs w:val="22"/>
        </w:rPr>
        <w:t>to meet the request of the World Heritage Committee.</w:t>
      </w:r>
    </w:p>
    <w:p w:rsidR="0074176F" w:rsidRDefault="0074176F" w:rsidP="0074176F">
      <w:pPr>
        <w:rPr>
          <w:rFonts w:ascii="Arial" w:hAnsi="Arial" w:cs="Arial"/>
          <w:sz w:val="22"/>
          <w:szCs w:val="22"/>
        </w:rPr>
      </w:pPr>
    </w:p>
    <w:p w:rsidR="0074176F" w:rsidRDefault="0074176F" w:rsidP="0074176F">
      <w:pPr>
        <w:numPr>
          <w:ilvl w:val="0"/>
          <w:numId w:val="7"/>
        </w:numPr>
        <w:rPr>
          <w:rFonts w:ascii="Arial" w:hAnsi="Arial" w:cs="Arial"/>
          <w:sz w:val="22"/>
          <w:szCs w:val="22"/>
        </w:rPr>
      </w:pPr>
      <w:r>
        <w:rPr>
          <w:rFonts w:ascii="Arial" w:hAnsi="Arial" w:cs="Arial"/>
          <w:sz w:val="22"/>
          <w:szCs w:val="22"/>
        </w:rPr>
        <w:t xml:space="preserve">Welcome the joint strategy “Sustainable Tourism in the Wadden Sea World Heritage”, as in Annex </w:t>
      </w:r>
      <w:ins w:id="22" w:author="Autor">
        <w:r>
          <w:rPr>
            <w:rFonts w:ascii="Arial" w:hAnsi="Arial" w:cs="Arial"/>
            <w:sz w:val="22"/>
            <w:szCs w:val="22"/>
          </w:rPr>
          <w:t>2</w:t>
        </w:r>
      </w:ins>
      <w:del w:id="23" w:author="Autor">
        <w:r w:rsidDel="00E12ECD">
          <w:rPr>
            <w:rFonts w:ascii="Arial" w:hAnsi="Arial" w:cs="Arial"/>
            <w:sz w:val="22"/>
            <w:szCs w:val="22"/>
          </w:rPr>
          <w:delText>#</w:delText>
        </w:r>
      </w:del>
      <w:r>
        <w:rPr>
          <w:rFonts w:ascii="Arial" w:hAnsi="Arial" w:cs="Arial"/>
          <w:sz w:val="22"/>
          <w:szCs w:val="22"/>
        </w:rPr>
        <w:t>, as a shared responsibility of governments and stakeholders and their willingness to jointly implement it and instruct the WSB to oversee the implementation of the strategy and action plan.</w:t>
      </w:r>
    </w:p>
    <w:p w:rsidR="0074176F" w:rsidRDefault="0074176F" w:rsidP="0074176F">
      <w:pPr>
        <w:pStyle w:val="Listenabsatz"/>
        <w:rPr>
          <w:rFonts w:ascii="Arial" w:hAnsi="Arial" w:cs="Arial"/>
          <w:sz w:val="22"/>
          <w:szCs w:val="22"/>
        </w:rPr>
      </w:pPr>
    </w:p>
    <w:p w:rsidR="0074176F" w:rsidRDefault="0074176F" w:rsidP="0074176F">
      <w:pPr>
        <w:numPr>
          <w:ilvl w:val="0"/>
          <w:numId w:val="7"/>
        </w:numPr>
        <w:rPr>
          <w:rFonts w:ascii="Arial" w:hAnsi="Arial" w:cs="Arial"/>
          <w:sz w:val="22"/>
          <w:szCs w:val="22"/>
        </w:rPr>
      </w:pPr>
      <w:r>
        <w:rPr>
          <w:rFonts w:ascii="Arial" w:hAnsi="Arial" w:cs="Arial"/>
          <w:sz w:val="22"/>
          <w:szCs w:val="22"/>
        </w:rPr>
        <w:t>Regard the Strategy as a contribution to the aims and objectives of the World Heritage Convention and the implementation of its sustainable tourism programme.</w:t>
      </w:r>
    </w:p>
    <w:p w:rsidR="0074176F" w:rsidRDefault="0074176F" w:rsidP="0074176F">
      <w:pPr>
        <w:rPr>
          <w:rFonts w:ascii="Arial" w:hAnsi="Arial" w:cs="Arial"/>
          <w:sz w:val="22"/>
          <w:szCs w:val="22"/>
        </w:rPr>
      </w:pPr>
    </w:p>
    <w:p w:rsidR="0074176F" w:rsidRDefault="0074176F" w:rsidP="0074176F">
      <w:pPr>
        <w:rPr>
          <w:rFonts w:ascii="Arial" w:hAnsi="Arial" w:cs="Arial"/>
          <w:sz w:val="22"/>
          <w:szCs w:val="22"/>
        </w:rPr>
      </w:pPr>
    </w:p>
    <w:p w:rsidR="0074176F" w:rsidRPr="008E4F71" w:rsidRDefault="0074176F" w:rsidP="0074176F">
      <w:pPr>
        <w:rPr>
          <w:rFonts w:ascii="Arial" w:hAnsi="Arial" w:cs="Arial"/>
          <w:b/>
          <w:sz w:val="22"/>
          <w:szCs w:val="22"/>
        </w:rPr>
      </w:pPr>
      <w:r w:rsidRPr="008E4F71">
        <w:rPr>
          <w:rFonts w:ascii="Arial" w:hAnsi="Arial" w:cs="Arial"/>
          <w:b/>
          <w:sz w:val="22"/>
          <w:szCs w:val="22"/>
        </w:rPr>
        <w:lastRenderedPageBreak/>
        <w:t>Flyway Cooperation</w:t>
      </w:r>
    </w:p>
    <w:p w:rsidR="0074176F" w:rsidRDefault="0074176F" w:rsidP="0074176F">
      <w:pPr>
        <w:rPr>
          <w:rFonts w:ascii="Arial" w:hAnsi="Arial" w:cs="Arial"/>
          <w:sz w:val="22"/>
          <w:szCs w:val="22"/>
        </w:rPr>
      </w:pPr>
    </w:p>
    <w:p w:rsidR="0074176F" w:rsidRDefault="0074176F" w:rsidP="0074176F">
      <w:pPr>
        <w:numPr>
          <w:ilvl w:val="0"/>
          <w:numId w:val="7"/>
        </w:numPr>
        <w:rPr>
          <w:rFonts w:ascii="Arial" w:hAnsi="Arial" w:cs="Arial"/>
          <w:sz w:val="22"/>
          <w:szCs w:val="22"/>
        </w:rPr>
      </w:pPr>
      <w:r>
        <w:rPr>
          <w:rFonts w:ascii="Arial" w:hAnsi="Arial" w:cs="Arial"/>
          <w:sz w:val="22"/>
          <w:szCs w:val="22"/>
        </w:rPr>
        <w:t>Acknowledge the central importance of the Wadden Sea for global populations of migratory birds being a key feature of the Wadden Sea World Heritage</w:t>
      </w:r>
      <w:ins w:id="24" w:author="Autor">
        <w:r>
          <w:rPr>
            <w:rFonts w:ascii="Arial" w:hAnsi="Arial" w:cs="Arial"/>
            <w:sz w:val="22"/>
            <w:szCs w:val="22"/>
          </w:rPr>
          <w:t>,</w:t>
        </w:r>
      </w:ins>
      <w:r>
        <w:rPr>
          <w:rFonts w:ascii="Arial" w:hAnsi="Arial" w:cs="Arial"/>
          <w:sz w:val="22"/>
          <w:szCs w:val="22"/>
        </w:rPr>
        <w:t xml:space="preserve"> noting </w:t>
      </w:r>
      <w:ins w:id="25" w:author="Autor">
        <w:r>
          <w:rPr>
            <w:rFonts w:ascii="Arial" w:hAnsi="Arial" w:cs="Arial"/>
            <w:sz w:val="22"/>
            <w:szCs w:val="22"/>
          </w:rPr>
          <w:t xml:space="preserve">with concern </w:t>
        </w:r>
      </w:ins>
      <w:del w:id="26" w:author="Autor">
        <w:r w:rsidDel="003E4CA6">
          <w:rPr>
            <w:rFonts w:ascii="Arial" w:hAnsi="Arial" w:cs="Arial"/>
            <w:sz w:val="22"/>
            <w:szCs w:val="22"/>
          </w:rPr>
          <w:delText xml:space="preserve">also </w:delText>
        </w:r>
      </w:del>
      <w:r>
        <w:rPr>
          <w:rFonts w:ascii="Arial" w:hAnsi="Arial" w:cs="Arial"/>
          <w:sz w:val="22"/>
          <w:szCs w:val="22"/>
        </w:rPr>
        <w:t xml:space="preserve">that many migratory bird </w:t>
      </w:r>
      <w:del w:id="27" w:author="Autor">
        <w:r w:rsidDel="003E4CA6">
          <w:rPr>
            <w:rFonts w:ascii="Arial" w:hAnsi="Arial" w:cs="Arial"/>
            <w:sz w:val="22"/>
            <w:szCs w:val="22"/>
          </w:rPr>
          <w:delText xml:space="preserve">species </w:delText>
        </w:r>
      </w:del>
      <w:ins w:id="28" w:author="Autor">
        <w:r>
          <w:rPr>
            <w:rFonts w:ascii="Arial" w:hAnsi="Arial" w:cs="Arial"/>
            <w:sz w:val="22"/>
            <w:szCs w:val="22"/>
          </w:rPr>
          <w:t xml:space="preserve">populations </w:t>
        </w:r>
      </w:ins>
      <w:r>
        <w:rPr>
          <w:rFonts w:ascii="Arial" w:hAnsi="Arial" w:cs="Arial"/>
          <w:sz w:val="22"/>
          <w:szCs w:val="22"/>
        </w:rPr>
        <w:t>are in decline.</w:t>
      </w:r>
    </w:p>
    <w:p w:rsidR="0074176F" w:rsidRDefault="0074176F" w:rsidP="0074176F">
      <w:pPr>
        <w:ind w:left="360"/>
        <w:rPr>
          <w:rFonts w:ascii="Arial" w:hAnsi="Arial" w:cs="Arial"/>
          <w:sz w:val="22"/>
          <w:szCs w:val="22"/>
        </w:rPr>
      </w:pPr>
    </w:p>
    <w:p w:rsidR="0074176F" w:rsidRDefault="0074176F" w:rsidP="0074176F">
      <w:pPr>
        <w:numPr>
          <w:ilvl w:val="0"/>
          <w:numId w:val="7"/>
        </w:numPr>
        <w:rPr>
          <w:rFonts w:ascii="Arial" w:hAnsi="Arial" w:cs="Arial"/>
          <w:sz w:val="22"/>
          <w:szCs w:val="22"/>
        </w:rPr>
      </w:pPr>
      <w:r>
        <w:rPr>
          <w:rFonts w:ascii="Arial" w:hAnsi="Arial" w:cs="Arial"/>
          <w:sz w:val="22"/>
          <w:szCs w:val="22"/>
        </w:rPr>
        <w:t>Appreciate the progress made within the Wadden Sea Flyway Initiative, e.g. setting up a consolidated network of competent bird counters, including further capacity building, and developing preliminary status assessments at the flyway level, initiated in response to the decision of the World Heritage Committee to strengthen cooperation on management and research on the African Eurasian Flyways with relevant state parties.</w:t>
      </w:r>
    </w:p>
    <w:p w:rsidR="0074176F" w:rsidRDefault="0074176F" w:rsidP="0074176F">
      <w:pPr>
        <w:pStyle w:val="Listenabsatz"/>
        <w:rPr>
          <w:rFonts w:ascii="Arial" w:hAnsi="Arial" w:cs="Arial"/>
          <w:sz w:val="22"/>
          <w:szCs w:val="22"/>
        </w:rPr>
      </w:pPr>
    </w:p>
    <w:p w:rsidR="0074176F" w:rsidRDefault="0074176F" w:rsidP="0074176F">
      <w:pPr>
        <w:numPr>
          <w:ilvl w:val="0"/>
          <w:numId w:val="7"/>
        </w:numPr>
        <w:rPr>
          <w:rFonts w:ascii="Arial" w:hAnsi="Arial" w:cs="Arial"/>
          <w:sz w:val="22"/>
          <w:szCs w:val="22"/>
        </w:rPr>
      </w:pPr>
      <w:r>
        <w:rPr>
          <w:rFonts w:ascii="Arial" w:hAnsi="Arial" w:cs="Arial"/>
          <w:sz w:val="22"/>
          <w:szCs w:val="22"/>
        </w:rPr>
        <w:t xml:space="preserve">Agree to continue and where necessary expand the cooperation on management and research in the flyway context as outlined in the vision in Annex </w:t>
      </w:r>
      <w:ins w:id="29" w:author="Autor">
        <w:r>
          <w:rPr>
            <w:rFonts w:ascii="Arial" w:hAnsi="Arial" w:cs="Arial"/>
            <w:sz w:val="22"/>
            <w:szCs w:val="22"/>
          </w:rPr>
          <w:t>3</w:t>
        </w:r>
      </w:ins>
      <w:del w:id="30" w:author="Autor">
        <w:r w:rsidDel="00E12ECD">
          <w:rPr>
            <w:rFonts w:ascii="Arial" w:hAnsi="Arial" w:cs="Arial"/>
            <w:sz w:val="22"/>
            <w:szCs w:val="22"/>
          </w:rPr>
          <w:delText>#</w:delText>
        </w:r>
      </w:del>
      <w:r>
        <w:rPr>
          <w:rFonts w:ascii="Arial" w:hAnsi="Arial" w:cs="Arial"/>
          <w:sz w:val="22"/>
          <w:szCs w:val="22"/>
        </w:rPr>
        <w:t>, shared by relevant organisations.</w:t>
      </w:r>
    </w:p>
    <w:p w:rsidR="0074176F" w:rsidRDefault="0074176F" w:rsidP="0074176F">
      <w:pPr>
        <w:pStyle w:val="Listenabsatz"/>
        <w:rPr>
          <w:rFonts w:ascii="Arial" w:hAnsi="Arial" w:cs="Arial"/>
          <w:sz w:val="22"/>
          <w:szCs w:val="22"/>
        </w:rPr>
      </w:pPr>
    </w:p>
    <w:p w:rsidR="0074176F" w:rsidDel="003E4CA6" w:rsidRDefault="0074176F" w:rsidP="0074176F">
      <w:pPr>
        <w:numPr>
          <w:ilvl w:val="0"/>
          <w:numId w:val="7"/>
        </w:numPr>
        <w:rPr>
          <w:del w:id="31" w:author="Autor"/>
          <w:rFonts w:ascii="Arial" w:hAnsi="Arial" w:cs="Arial"/>
          <w:sz w:val="22"/>
          <w:szCs w:val="22"/>
        </w:rPr>
      </w:pPr>
      <w:del w:id="32" w:author="Autor">
        <w:r w:rsidDel="003E4CA6">
          <w:rPr>
            <w:rFonts w:ascii="Arial" w:hAnsi="Arial" w:cs="Arial"/>
            <w:sz w:val="22"/>
            <w:szCs w:val="22"/>
          </w:rPr>
          <w:delText>Request the WSB to investigate possibilities for applying modern techniques for Flyway monitoring.</w:delText>
        </w:r>
      </w:del>
    </w:p>
    <w:p w:rsidR="0074176F" w:rsidRDefault="0074176F" w:rsidP="0074176F">
      <w:pPr>
        <w:pStyle w:val="Listenabsatz"/>
        <w:rPr>
          <w:rFonts w:ascii="Arial" w:hAnsi="Arial" w:cs="Arial"/>
          <w:sz w:val="22"/>
          <w:szCs w:val="22"/>
        </w:rPr>
      </w:pPr>
    </w:p>
    <w:p w:rsidR="0074176F" w:rsidRDefault="0074176F" w:rsidP="0074176F">
      <w:pPr>
        <w:tabs>
          <w:tab w:val="num" w:pos="360"/>
        </w:tabs>
        <w:rPr>
          <w:rFonts w:ascii="Arial" w:hAnsi="Arial" w:cs="Arial"/>
          <w:b/>
          <w:sz w:val="22"/>
          <w:szCs w:val="22"/>
        </w:rPr>
      </w:pPr>
    </w:p>
    <w:p w:rsidR="0074176F" w:rsidRDefault="0074176F" w:rsidP="0074176F">
      <w:pPr>
        <w:tabs>
          <w:tab w:val="num" w:pos="360"/>
        </w:tabs>
        <w:rPr>
          <w:rFonts w:ascii="Arial" w:hAnsi="Arial" w:cs="Arial"/>
          <w:b/>
          <w:sz w:val="22"/>
          <w:szCs w:val="22"/>
        </w:rPr>
      </w:pPr>
      <w:r>
        <w:rPr>
          <w:rFonts w:ascii="Arial" w:hAnsi="Arial" w:cs="Arial"/>
          <w:b/>
          <w:sz w:val="22"/>
          <w:szCs w:val="22"/>
        </w:rPr>
        <w:t xml:space="preserve">NATURE CONSERVATION AND INTEGRATED ECOSYSTEM MANAGEMENT </w:t>
      </w:r>
    </w:p>
    <w:p w:rsidR="0074176F" w:rsidRDefault="0074176F" w:rsidP="0074176F">
      <w:pPr>
        <w:tabs>
          <w:tab w:val="num" w:pos="360"/>
        </w:tabs>
        <w:rPr>
          <w:rFonts w:ascii="Arial" w:hAnsi="Arial" w:cs="Arial"/>
          <w:sz w:val="22"/>
          <w:szCs w:val="22"/>
        </w:rPr>
      </w:pPr>
    </w:p>
    <w:p w:rsidR="0074176F" w:rsidRDefault="0074176F" w:rsidP="0074176F">
      <w:pPr>
        <w:numPr>
          <w:ilvl w:val="0"/>
          <w:numId w:val="7"/>
        </w:numPr>
        <w:autoSpaceDE w:val="0"/>
        <w:autoSpaceDN w:val="0"/>
        <w:adjustRightInd w:val="0"/>
        <w:rPr>
          <w:rFonts w:ascii="Arial" w:hAnsi="Arial" w:cs="Arial"/>
          <w:sz w:val="22"/>
          <w:szCs w:val="22"/>
        </w:rPr>
      </w:pPr>
      <w:r w:rsidRPr="00BC3C57">
        <w:rPr>
          <w:rFonts w:ascii="Arial" w:hAnsi="Arial" w:cs="Arial"/>
          <w:sz w:val="22"/>
          <w:szCs w:val="22"/>
        </w:rPr>
        <w:t xml:space="preserve">Reconfirm that the Wadden Sea Plan is the coordinated management </w:t>
      </w:r>
      <w:r>
        <w:rPr>
          <w:rFonts w:ascii="Arial" w:hAnsi="Arial" w:cs="Arial"/>
          <w:sz w:val="22"/>
          <w:szCs w:val="22"/>
        </w:rPr>
        <w:t xml:space="preserve">plan </w:t>
      </w:r>
      <w:r w:rsidRPr="00BC3C57">
        <w:rPr>
          <w:rFonts w:ascii="Arial" w:hAnsi="Arial" w:cs="Arial"/>
          <w:sz w:val="22"/>
          <w:szCs w:val="22"/>
        </w:rPr>
        <w:t>for the Wadden Sea World Heritage property which also applies to the nominated property.</w:t>
      </w:r>
    </w:p>
    <w:p w:rsidR="0074176F" w:rsidRDefault="0074176F" w:rsidP="0074176F">
      <w:pPr>
        <w:autoSpaceDE w:val="0"/>
        <w:autoSpaceDN w:val="0"/>
        <w:adjustRightInd w:val="0"/>
        <w:ind w:left="360"/>
        <w:rPr>
          <w:rFonts w:ascii="Arial" w:hAnsi="Arial" w:cs="Arial"/>
          <w:sz w:val="22"/>
          <w:szCs w:val="22"/>
        </w:rPr>
      </w:pPr>
    </w:p>
    <w:p w:rsidR="0074176F" w:rsidRDefault="0074176F" w:rsidP="0074176F">
      <w:pPr>
        <w:numPr>
          <w:ilvl w:val="0"/>
          <w:numId w:val="7"/>
        </w:numPr>
        <w:autoSpaceDE w:val="0"/>
        <w:autoSpaceDN w:val="0"/>
        <w:adjustRightInd w:val="0"/>
        <w:rPr>
          <w:rFonts w:ascii="Arial" w:hAnsi="Arial" w:cs="Arial"/>
          <w:sz w:val="22"/>
          <w:szCs w:val="22"/>
        </w:rPr>
      </w:pPr>
      <w:r>
        <w:rPr>
          <w:rFonts w:ascii="Arial" w:hAnsi="Arial" w:cs="Arial"/>
          <w:sz w:val="22"/>
          <w:szCs w:val="22"/>
        </w:rPr>
        <w:t>Therefore also strive for intensifying the cooperation at the operational management level.</w:t>
      </w:r>
    </w:p>
    <w:p w:rsidR="0074176F" w:rsidRDefault="0074176F" w:rsidP="0074176F">
      <w:pPr>
        <w:autoSpaceDE w:val="0"/>
        <w:autoSpaceDN w:val="0"/>
        <w:adjustRightInd w:val="0"/>
        <w:ind w:left="360"/>
        <w:rPr>
          <w:rFonts w:ascii="Arial" w:hAnsi="Arial" w:cs="Arial"/>
          <w:sz w:val="22"/>
          <w:szCs w:val="22"/>
        </w:rPr>
      </w:pPr>
    </w:p>
    <w:p w:rsidR="0074176F" w:rsidRPr="002B7DB9" w:rsidRDefault="0074176F" w:rsidP="0074176F">
      <w:pPr>
        <w:numPr>
          <w:ilvl w:val="0"/>
          <w:numId w:val="7"/>
        </w:numPr>
        <w:autoSpaceDE w:val="0"/>
        <w:autoSpaceDN w:val="0"/>
        <w:adjustRightInd w:val="0"/>
        <w:rPr>
          <w:rFonts w:ascii="Arial" w:hAnsi="Arial" w:cs="Arial"/>
          <w:sz w:val="22"/>
          <w:szCs w:val="22"/>
        </w:rPr>
      </w:pPr>
      <w:ins w:id="33" w:author="Autor">
        <w:r>
          <w:rPr>
            <w:rFonts w:ascii="Arial" w:hAnsi="Arial" w:cs="Arial"/>
            <w:sz w:val="22"/>
            <w:szCs w:val="22"/>
          </w:rPr>
          <w:t>[</w:t>
        </w:r>
      </w:ins>
      <w:r w:rsidRPr="002B7DB9">
        <w:rPr>
          <w:rFonts w:ascii="Arial" w:hAnsi="Arial" w:cs="Arial"/>
          <w:sz w:val="22"/>
          <w:szCs w:val="22"/>
        </w:rPr>
        <w:t xml:space="preserve">Continue the </w:t>
      </w:r>
      <w:ins w:id="34" w:author="Autor">
        <w:r w:rsidRPr="002B7DB9">
          <w:rPr>
            <w:rFonts w:ascii="Arial" w:hAnsi="Arial" w:cs="Arial"/>
            <w:sz w:val="22"/>
            <w:szCs w:val="22"/>
          </w:rPr>
          <w:t>trans</w:t>
        </w:r>
        <w:r>
          <w:rPr>
            <w:rFonts w:ascii="Arial" w:hAnsi="Arial" w:cs="Arial"/>
            <w:sz w:val="22"/>
            <w:szCs w:val="22"/>
          </w:rPr>
          <w:t>-</w:t>
        </w:r>
        <w:r w:rsidRPr="002B7DB9">
          <w:rPr>
            <w:rFonts w:ascii="Arial" w:hAnsi="Arial" w:cs="Arial"/>
            <w:sz w:val="22"/>
            <w:szCs w:val="22"/>
          </w:rPr>
          <w:t xml:space="preserve">boundary </w:t>
        </w:r>
      </w:ins>
      <w:r w:rsidRPr="002B7DB9">
        <w:rPr>
          <w:rFonts w:ascii="Arial" w:hAnsi="Arial" w:cs="Arial"/>
          <w:sz w:val="22"/>
          <w:szCs w:val="22"/>
        </w:rPr>
        <w:t xml:space="preserve">harmonisation efforts </w:t>
      </w:r>
      <w:ins w:id="35" w:author="Autor">
        <w:r w:rsidRPr="002B7DB9">
          <w:rPr>
            <w:rFonts w:ascii="Arial" w:hAnsi="Arial" w:cs="Arial"/>
            <w:sz w:val="22"/>
            <w:szCs w:val="22"/>
          </w:rPr>
          <w:t xml:space="preserve">of existing EU Directives, </w:t>
        </w:r>
      </w:ins>
      <w:del w:id="36" w:author="Autor">
        <w:r w:rsidRPr="002B7DB9" w:rsidDel="002B7DB9">
          <w:rPr>
            <w:rFonts w:ascii="Arial" w:hAnsi="Arial" w:cs="Arial"/>
            <w:sz w:val="22"/>
            <w:szCs w:val="22"/>
          </w:rPr>
          <w:delText xml:space="preserve">especially </w:delText>
        </w:r>
        <w:r w:rsidRPr="002B7DB9" w:rsidDel="00AA13DE">
          <w:rPr>
            <w:rFonts w:ascii="Arial" w:hAnsi="Arial" w:cs="Arial"/>
            <w:sz w:val="22"/>
            <w:szCs w:val="22"/>
          </w:rPr>
          <w:delText xml:space="preserve">in </w:delText>
        </w:r>
        <w:r w:rsidRPr="002B7DB9" w:rsidDel="002B7DB9">
          <w:rPr>
            <w:rFonts w:ascii="Arial" w:hAnsi="Arial" w:cs="Arial"/>
            <w:sz w:val="22"/>
            <w:szCs w:val="22"/>
          </w:rPr>
          <w:delText xml:space="preserve">the </w:delText>
        </w:r>
        <w:r w:rsidRPr="002B7DB9" w:rsidDel="00AA13DE">
          <w:rPr>
            <w:rFonts w:ascii="Arial" w:hAnsi="Arial" w:cs="Arial"/>
            <w:sz w:val="22"/>
            <w:szCs w:val="22"/>
          </w:rPr>
          <w:delText xml:space="preserve">national </w:delText>
        </w:r>
        <w:r w:rsidRPr="002B7DB9" w:rsidDel="002B7DB9">
          <w:rPr>
            <w:rFonts w:ascii="Arial" w:hAnsi="Arial" w:cs="Arial"/>
            <w:sz w:val="22"/>
            <w:szCs w:val="22"/>
          </w:rPr>
          <w:delText xml:space="preserve">implementation </w:delText>
        </w:r>
        <w:r w:rsidRPr="002B7DB9" w:rsidDel="00AA13DE">
          <w:rPr>
            <w:rFonts w:ascii="Arial" w:hAnsi="Arial" w:cs="Arial"/>
            <w:sz w:val="22"/>
            <w:szCs w:val="22"/>
          </w:rPr>
          <w:delText>of the Birds, Habitats, Water Framework and Marine Strategy Framework Directives</w:delText>
        </w:r>
      </w:del>
      <w:ins w:id="37" w:author="Autor">
        <w:r w:rsidRPr="002B7DB9">
          <w:rPr>
            <w:rFonts w:ascii="Arial" w:hAnsi="Arial" w:cs="Arial"/>
            <w:sz w:val="22"/>
            <w:szCs w:val="22"/>
          </w:rPr>
          <w:t>and harmonise where relevant</w:t>
        </w:r>
        <w:r w:rsidRPr="002B7DB9">
          <w:rPr>
            <w:rFonts w:ascii="Arial" w:hAnsi="Arial" w:cs="Arial"/>
            <w:i/>
            <w:sz w:val="22"/>
            <w:szCs w:val="22"/>
          </w:rPr>
          <w:t xml:space="preserve"> </w:t>
        </w:r>
        <w:r w:rsidRPr="002B7DB9">
          <w:rPr>
            <w:rFonts w:ascii="Arial" w:hAnsi="Arial" w:cs="Arial"/>
            <w:sz w:val="22"/>
            <w:szCs w:val="22"/>
          </w:rPr>
          <w:t>the trans</w:t>
        </w:r>
        <w:r>
          <w:rPr>
            <w:rFonts w:ascii="Arial" w:hAnsi="Arial" w:cs="Arial"/>
            <w:sz w:val="22"/>
            <w:szCs w:val="22"/>
          </w:rPr>
          <w:t>-</w:t>
        </w:r>
        <w:r w:rsidRPr="002B7DB9">
          <w:rPr>
            <w:rFonts w:ascii="Arial" w:hAnsi="Arial" w:cs="Arial"/>
            <w:sz w:val="22"/>
            <w:szCs w:val="22"/>
          </w:rPr>
          <w:t>boundary implementation of forthcoming Directives at the earliest possible stage</w:t>
        </w:r>
      </w:ins>
      <w:r w:rsidRPr="002B7DB9">
        <w:rPr>
          <w:rFonts w:ascii="Arial" w:hAnsi="Arial" w:cs="Arial"/>
          <w:sz w:val="22"/>
          <w:szCs w:val="22"/>
        </w:rPr>
        <w:t>.</w:t>
      </w:r>
      <w:ins w:id="38" w:author="Autor">
        <w:r>
          <w:rPr>
            <w:rFonts w:ascii="Arial" w:hAnsi="Arial" w:cs="Arial"/>
            <w:sz w:val="22"/>
            <w:szCs w:val="22"/>
          </w:rPr>
          <w:t>]</w:t>
        </w:r>
        <w:r>
          <w:rPr>
            <w:rStyle w:val="Funotenzeichen"/>
            <w:rFonts w:ascii="Arial" w:hAnsi="Arial" w:cs="Arial"/>
            <w:sz w:val="22"/>
            <w:szCs w:val="22"/>
          </w:rPr>
          <w:footnoteReference w:id="6"/>
        </w:r>
      </w:ins>
    </w:p>
    <w:p w:rsidR="0074176F" w:rsidRDefault="0074176F" w:rsidP="0074176F">
      <w:pPr>
        <w:autoSpaceDE w:val="0"/>
        <w:autoSpaceDN w:val="0"/>
        <w:adjustRightInd w:val="0"/>
        <w:ind w:left="360"/>
        <w:rPr>
          <w:rFonts w:ascii="Arial" w:hAnsi="Arial" w:cs="Arial"/>
          <w:sz w:val="22"/>
          <w:szCs w:val="22"/>
        </w:rPr>
      </w:pPr>
    </w:p>
    <w:p w:rsidR="0074176F" w:rsidRDefault="0074176F" w:rsidP="0074176F">
      <w:pPr>
        <w:tabs>
          <w:tab w:val="num" w:pos="360"/>
        </w:tabs>
        <w:rPr>
          <w:rFonts w:ascii="Arial" w:hAnsi="Arial" w:cs="Arial"/>
          <w:b/>
          <w:sz w:val="22"/>
          <w:szCs w:val="22"/>
        </w:rPr>
      </w:pPr>
      <w:r>
        <w:rPr>
          <w:rFonts w:ascii="Arial" w:hAnsi="Arial" w:cs="Arial"/>
          <w:b/>
          <w:sz w:val="22"/>
          <w:szCs w:val="22"/>
        </w:rPr>
        <w:t>Alien Species Strategy</w:t>
      </w:r>
    </w:p>
    <w:p w:rsidR="0074176F" w:rsidRPr="006D61D9" w:rsidRDefault="0074176F" w:rsidP="0074176F">
      <w:pPr>
        <w:rPr>
          <w:rFonts w:ascii="Arial" w:hAnsi="Arial" w:cs="Arial"/>
          <w:sz w:val="22"/>
          <w:szCs w:val="22"/>
        </w:rPr>
      </w:pPr>
    </w:p>
    <w:p w:rsidR="0074176F" w:rsidRPr="009B1785" w:rsidRDefault="0074176F" w:rsidP="0074176F">
      <w:pPr>
        <w:numPr>
          <w:ilvl w:val="0"/>
          <w:numId w:val="7"/>
        </w:numPr>
        <w:rPr>
          <w:rFonts w:ascii="Arial" w:hAnsi="Arial" w:cs="Arial"/>
          <w:sz w:val="22"/>
          <w:szCs w:val="22"/>
        </w:rPr>
      </w:pPr>
      <w:r>
        <w:rPr>
          <w:rFonts w:ascii="Arial" w:hAnsi="Arial" w:cs="Arial"/>
          <w:sz w:val="22"/>
          <w:szCs w:val="22"/>
        </w:rPr>
        <w:t>Pursuant to § 25 of the Sylt Declaration w</w:t>
      </w:r>
      <w:r w:rsidRPr="0056766E">
        <w:rPr>
          <w:rFonts w:ascii="Arial" w:hAnsi="Arial" w:cs="Arial"/>
          <w:sz w:val="22"/>
          <w:szCs w:val="22"/>
        </w:rPr>
        <w:t>elcome</w:t>
      </w:r>
      <w:r>
        <w:rPr>
          <w:rFonts w:ascii="Arial" w:hAnsi="Arial" w:cs="Arial"/>
          <w:sz w:val="22"/>
          <w:szCs w:val="22"/>
        </w:rPr>
        <w:t xml:space="preserve"> the ratification of the International Convention for Control and Management of Ships' Ballast Water and Sediments (BWM Convention)</w:t>
      </w:r>
      <w:ins w:id="40" w:author="Autor">
        <w:r>
          <w:rPr>
            <w:rFonts w:ascii="Arial" w:hAnsi="Arial" w:cs="Arial"/>
            <w:sz w:val="22"/>
            <w:szCs w:val="22"/>
          </w:rPr>
          <w:t xml:space="preserve"> by all three states</w:t>
        </w:r>
      </w:ins>
      <w:r>
        <w:rPr>
          <w:rFonts w:ascii="Arial" w:hAnsi="Arial" w:cs="Arial"/>
          <w:sz w:val="22"/>
          <w:szCs w:val="22"/>
        </w:rPr>
        <w:t>.</w:t>
      </w:r>
    </w:p>
    <w:p w:rsidR="0074176F" w:rsidRPr="006D61D9" w:rsidRDefault="0074176F" w:rsidP="0074176F">
      <w:pPr>
        <w:rPr>
          <w:rFonts w:ascii="Arial" w:hAnsi="Arial" w:cs="Arial"/>
          <w:sz w:val="22"/>
          <w:szCs w:val="22"/>
        </w:rPr>
      </w:pPr>
    </w:p>
    <w:p w:rsidR="0074176F" w:rsidRDefault="0074176F" w:rsidP="0074176F">
      <w:pPr>
        <w:numPr>
          <w:ilvl w:val="0"/>
          <w:numId w:val="7"/>
        </w:numPr>
        <w:rPr>
          <w:rFonts w:ascii="Arial" w:hAnsi="Arial" w:cs="Arial"/>
          <w:sz w:val="22"/>
          <w:szCs w:val="22"/>
        </w:rPr>
      </w:pPr>
      <w:del w:id="41" w:author="Autor">
        <w:r w:rsidDel="00750066">
          <w:rPr>
            <w:rFonts w:ascii="Arial" w:hAnsi="Arial" w:cs="Arial"/>
            <w:sz w:val="22"/>
            <w:szCs w:val="22"/>
          </w:rPr>
          <w:delText xml:space="preserve">Adopt </w:delText>
        </w:r>
      </w:del>
      <w:ins w:id="42" w:author="Autor">
        <w:r>
          <w:rPr>
            <w:rFonts w:ascii="Arial" w:hAnsi="Arial" w:cs="Arial"/>
            <w:sz w:val="22"/>
            <w:szCs w:val="22"/>
          </w:rPr>
          <w:t xml:space="preserve">Welcome </w:t>
        </w:r>
      </w:ins>
      <w:r>
        <w:rPr>
          <w:rFonts w:ascii="Arial" w:hAnsi="Arial" w:cs="Arial"/>
          <w:sz w:val="22"/>
          <w:szCs w:val="22"/>
        </w:rPr>
        <w:t xml:space="preserve">in accordance with §26 of the Sylt Declaration a trilateral </w:t>
      </w:r>
      <w:del w:id="43" w:author="Autor">
        <w:r w:rsidDel="00750066">
          <w:rPr>
            <w:rFonts w:ascii="Arial" w:hAnsi="Arial" w:cs="Arial"/>
            <w:sz w:val="22"/>
            <w:szCs w:val="22"/>
          </w:rPr>
          <w:delText xml:space="preserve">strategy </w:delText>
        </w:r>
      </w:del>
      <w:ins w:id="44" w:author="Autor">
        <w:r>
          <w:rPr>
            <w:rFonts w:ascii="Arial" w:hAnsi="Arial" w:cs="Arial"/>
            <w:sz w:val="22"/>
            <w:szCs w:val="22"/>
          </w:rPr>
          <w:t xml:space="preserve">strategic framework </w:t>
        </w:r>
      </w:ins>
      <w:r>
        <w:rPr>
          <w:rFonts w:ascii="Arial" w:hAnsi="Arial" w:cs="Arial"/>
          <w:sz w:val="22"/>
          <w:szCs w:val="22"/>
        </w:rPr>
        <w:t xml:space="preserve">in Annex </w:t>
      </w:r>
      <w:ins w:id="45" w:author="Autor">
        <w:r>
          <w:rPr>
            <w:rFonts w:ascii="Arial" w:hAnsi="Arial" w:cs="Arial"/>
            <w:sz w:val="22"/>
            <w:szCs w:val="22"/>
          </w:rPr>
          <w:t>4</w:t>
        </w:r>
      </w:ins>
      <w:del w:id="46" w:author="Autor">
        <w:r w:rsidDel="005F7975">
          <w:rPr>
            <w:rFonts w:ascii="Arial" w:hAnsi="Arial" w:cs="Arial"/>
            <w:sz w:val="22"/>
            <w:szCs w:val="22"/>
          </w:rPr>
          <w:delText>#</w:delText>
        </w:r>
      </w:del>
      <w:r>
        <w:rPr>
          <w:rFonts w:ascii="Arial" w:hAnsi="Arial" w:cs="Arial"/>
          <w:sz w:val="22"/>
          <w:szCs w:val="22"/>
        </w:rPr>
        <w:t xml:space="preserve"> </w:t>
      </w:r>
      <w:del w:id="47" w:author="Autor">
        <w:r w:rsidDel="00750066">
          <w:rPr>
            <w:rFonts w:ascii="Arial" w:hAnsi="Arial" w:cs="Arial"/>
            <w:sz w:val="22"/>
            <w:szCs w:val="22"/>
          </w:rPr>
          <w:delText xml:space="preserve">as a framework </w:delText>
        </w:r>
      </w:del>
      <w:r>
        <w:rPr>
          <w:rFonts w:ascii="Arial" w:hAnsi="Arial" w:cs="Arial"/>
          <w:sz w:val="22"/>
          <w:szCs w:val="22"/>
        </w:rPr>
        <w:t xml:space="preserve">for dealing with alien species in the Wadden Sea in response </w:t>
      </w:r>
      <w:r w:rsidRPr="00614C85">
        <w:rPr>
          <w:rFonts w:ascii="Arial" w:hAnsi="Arial" w:cs="Arial"/>
          <w:sz w:val="22"/>
          <w:szCs w:val="22"/>
        </w:rPr>
        <w:t xml:space="preserve">to the decision of the World Heritage Committee </w:t>
      </w:r>
      <w:r>
        <w:rPr>
          <w:rFonts w:ascii="Arial" w:hAnsi="Arial" w:cs="Arial"/>
          <w:sz w:val="22"/>
          <w:szCs w:val="22"/>
        </w:rPr>
        <w:t>on the inscription on the World Heritage List of the Dutch-German Wadden Sea in 2009 and complying with the EU Strategy on Invasive Alien Species and instruct the WSB to coordinate the development of an alien species and management action plan.</w:t>
      </w:r>
      <w:ins w:id="48" w:author="Autor">
        <w:r>
          <w:rPr>
            <w:rStyle w:val="Funotenzeichen"/>
            <w:rFonts w:ascii="Arial" w:hAnsi="Arial" w:cs="Arial"/>
            <w:sz w:val="22"/>
            <w:szCs w:val="22"/>
          </w:rPr>
          <w:footnoteReference w:id="7"/>
        </w:r>
      </w:ins>
    </w:p>
    <w:p w:rsidR="0074176F" w:rsidRDefault="0074176F" w:rsidP="0074176F">
      <w:pPr>
        <w:ind w:left="720"/>
        <w:rPr>
          <w:rFonts w:ascii="Arial" w:hAnsi="Arial" w:cs="Arial"/>
          <w:sz w:val="22"/>
          <w:szCs w:val="22"/>
        </w:rPr>
      </w:pPr>
    </w:p>
    <w:p w:rsidR="0074176F" w:rsidRPr="002737B5" w:rsidRDefault="0074176F" w:rsidP="0074176F">
      <w:pPr>
        <w:numPr>
          <w:ilvl w:val="0"/>
          <w:numId w:val="7"/>
        </w:numPr>
        <w:rPr>
          <w:rFonts w:ascii="Arial" w:hAnsi="Arial" w:cs="Arial"/>
          <w:sz w:val="22"/>
          <w:szCs w:val="22"/>
        </w:rPr>
      </w:pPr>
      <w:r>
        <w:rPr>
          <w:rFonts w:ascii="Arial" w:hAnsi="Arial" w:cs="Arial"/>
          <w:sz w:val="22"/>
          <w:szCs w:val="22"/>
        </w:rPr>
        <w:t>Welcome the joint application for a trilateral EU LIFE+</w:t>
      </w:r>
      <w:del w:id="50" w:author="Autor">
        <w:r w:rsidDel="005F7975">
          <w:rPr>
            <w:rFonts w:ascii="Arial" w:hAnsi="Arial" w:cs="Arial"/>
            <w:sz w:val="22"/>
            <w:szCs w:val="22"/>
          </w:rPr>
          <w:delText xml:space="preserve"> </w:delText>
        </w:r>
      </w:del>
      <w:r>
        <w:rPr>
          <w:rFonts w:ascii="Arial" w:hAnsi="Arial" w:cs="Arial"/>
          <w:sz w:val="22"/>
          <w:szCs w:val="22"/>
        </w:rPr>
        <w:t xml:space="preserve"> project on alien species in the Wadden Sea, expected to be an</w:t>
      </w:r>
      <w:r w:rsidRPr="002737B5">
        <w:rPr>
          <w:rFonts w:ascii="Arial" w:hAnsi="Arial" w:cs="Arial"/>
          <w:sz w:val="22"/>
          <w:szCs w:val="22"/>
        </w:rPr>
        <w:t xml:space="preserve"> important input to the development of the trilateral management and action plan</w:t>
      </w:r>
      <w:r>
        <w:rPr>
          <w:rFonts w:ascii="Arial" w:hAnsi="Arial" w:cs="Arial"/>
          <w:sz w:val="22"/>
          <w:szCs w:val="22"/>
        </w:rPr>
        <w:t xml:space="preserve"> and, as appropriate, the </w:t>
      </w:r>
      <w:ins w:id="51" w:author="Autor">
        <w:r>
          <w:rPr>
            <w:rFonts w:ascii="Arial" w:hAnsi="Arial" w:cs="Arial"/>
            <w:sz w:val="22"/>
            <w:szCs w:val="22"/>
          </w:rPr>
          <w:t xml:space="preserve">implementation and possible </w:t>
        </w:r>
      </w:ins>
      <w:r>
        <w:rPr>
          <w:rFonts w:ascii="Arial" w:hAnsi="Arial" w:cs="Arial"/>
          <w:sz w:val="22"/>
          <w:szCs w:val="22"/>
        </w:rPr>
        <w:t>further development of the Strategy</w:t>
      </w:r>
      <w:r w:rsidRPr="002737B5">
        <w:rPr>
          <w:rFonts w:ascii="Arial" w:hAnsi="Arial" w:cs="Arial"/>
          <w:sz w:val="22"/>
          <w:szCs w:val="22"/>
        </w:rPr>
        <w:t>.</w:t>
      </w:r>
    </w:p>
    <w:p w:rsidR="0074176F" w:rsidRDefault="0074176F" w:rsidP="0074176F">
      <w:pPr>
        <w:pStyle w:val="Listenabsatz"/>
        <w:rPr>
          <w:rFonts w:ascii="Arial" w:hAnsi="Arial" w:cs="Arial"/>
          <w:sz w:val="22"/>
          <w:szCs w:val="22"/>
        </w:rPr>
      </w:pPr>
    </w:p>
    <w:p w:rsidR="0074176F" w:rsidRPr="00935284" w:rsidDel="00536C68" w:rsidRDefault="0074176F" w:rsidP="0074176F">
      <w:pPr>
        <w:tabs>
          <w:tab w:val="num" w:pos="360"/>
        </w:tabs>
        <w:rPr>
          <w:del w:id="52" w:author="Autor"/>
          <w:rFonts w:ascii="Arial" w:hAnsi="Arial" w:cs="Arial"/>
          <w:b/>
          <w:sz w:val="22"/>
          <w:szCs w:val="22"/>
        </w:rPr>
      </w:pPr>
    </w:p>
    <w:p w:rsidR="0074176F" w:rsidRPr="002D6BD4" w:rsidRDefault="0074176F" w:rsidP="0074176F">
      <w:pPr>
        <w:contextualSpacing/>
      </w:pPr>
      <w:r w:rsidRPr="00812F21">
        <w:rPr>
          <w:rFonts w:ascii="Arial" w:hAnsi="Arial" w:cs="Arial"/>
          <w:b/>
          <w:sz w:val="22"/>
          <w:szCs w:val="22"/>
        </w:rPr>
        <w:lastRenderedPageBreak/>
        <w:t>Sustainable Fisheries</w:t>
      </w:r>
      <w:ins w:id="53" w:author="Autor">
        <w:r>
          <w:rPr>
            <w:rStyle w:val="Funotenzeichen"/>
            <w:rFonts w:ascii="Arial" w:hAnsi="Arial" w:cs="Arial"/>
            <w:b/>
            <w:sz w:val="22"/>
            <w:szCs w:val="22"/>
          </w:rPr>
          <w:footnoteReference w:id="8"/>
        </w:r>
      </w:ins>
    </w:p>
    <w:p w:rsidR="0074176F" w:rsidRPr="00A91E7A" w:rsidRDefault="0074176F" w:rsidP="0074176F">
      <w:pPr>
        <w:rPr>
          <w:rFonts w:ascii="Arial" w:hAnsi="Arial" w:cs="Arial"/>
          <w:sz w:val="22"/>
          <w:szCs w:val="22"/>
        </w:rPr>
      </w:pPr>
    </w:p>
    <w:p w:rsidR="0074176F" w:rsidRPr="00882165" w:rsidRDefault="0074176F" w:rsidP="0074176F">
      <w:pPr>
        <w:pStyle w:val="Listenabsatz"/>
        <w:numPr>
          <w:ilvl w:val="0"/>
          <w:numId w:val="7"/>
        </w:numPr>
        <w:tabs>
          <w:tab w:val="left" w:pos="0"/>
        </w:tabs>
        <w:rPr>
          <w:rFonts w:ascii="Arial" w:hAnsi="Arial" w:cs="Arial"/>
          <w:sz w:val="22"/>
          <w:szCs w:val="22"/>
        </w:rPr>
      </w:pPr>
      <w:r w:rsidRPr="00882165">
        <w:rPr>
          <w:rFonts w:ascii="Arial" w:hAnsi="Arial" w:cs="Arial"/>
          <w:sz w:val="22"/>
          <w:szCs w:val="22"/>
        </w:rPr>
        <w:t>Stress the importance of the implementation of their ambitions</w:t>
      </w:r>
      <w:r w:rsidRPr="00882165">
        <w:rPr>
          <w:rStyle w:val="Funotenzeichen"/>
          <w:rFonts w:ascii="Arial" w:hAnsi="Arial" w:cs="Arial"/>
          <w:sz w:val="22"/>
          <w:szCs w:val="22"/>
        </w:rPr>
        <w:footnoteReference w:id="9"/>
      </w:r>
      <w:r w:rsidRPr="00882165">
        <w:rPr>
          <w:rFonts w:ascii="Arial" w:hAnsi="Arial" w:cs="Arial"/>
          <w:sz w:val="22"/>
          <w:szCs w:val="22"/>
        </w:rPr>
        <w:t xml:space="preserve">to develop Wadden Sea wide trilateral policy principles for a further development of sustainable fisheries and agree to the </w:t>
      </w:r>
      <w:r w:rsidRPr="00882165">
        <w:rPr>
          <w:rFonts w:ascii="Arial" w:hAnsi="Arial" w:cs="Arial"/>
          <w:i/>
          <w:sz w:val="22"/>
          <w:szCs w:val="22"/>
        </w:rPr>
        <w:t>Framework for Sustainable Fisheries</w:t>
      </w:r>
      <w:r>
        <w:rPr>
          <w:rFonts w:ascii="Arial" w:hAnsi="Arial" w:cs="Arial"/>
          <w:sz w:val="22"/>
          <w:szCs w:val="22"/>
        </w:rPr>
        <w:t xml:space="preserve"> in</w:t>
      </w:r>
      <w:r w:rsidRPr="00882165">
        <w:rPr>
          <w:rFonts w:ascii="Arial" w:hAnsi="Arial" w:cs="Arial"/>
          <w:i/>
          <w:sz w:val="22"/>
          <w:szCs w:val="22"/>
        </w:rPr>
        <w:t xml:space="preserve"> </w:t>
      </w:r>
      <w:r w:rsidRPr="00882165">
        <w:rPr>
          <w:rFonts w:ascii="Arial" w:hAnsi="Arial" w:cs="Arial"/>
          <w:sz w:val="22"/>
          <w:szCs w:val="22"/>
        </w:rPr>
        <w:t xml:space="preserve">Annex </w:t>
      </w:r>
      <w:ins w:id="55" w:author="Autor">
        <w:r>
          <w:rPr>
            <w:rFonts w:ascii="Arial" w:hAnsi="Arial" w:cs="Arial"/>
            <w:sz w:val="22"/>
            <w:szCs w:val="22"/>
          </w:rPr>
          <w:t>5</w:t>
        </w:r>
      </w:ins>
      <w:del w:id="56" w:author="Autor">
        <w:r w:rsidRPr="00882165" w:rsidDel="005F7975">
          <w:rPr>
            <w:rFonts w:ascii="Arial" w:hAnsi="Arial" w:cs="Arial"/>
            <w:sz w:val="22"/>
            <w:szCs w:val="22"/>
          </w:rPr>
          <w:delText>#</w:delText>
        </w:r>
      </w:del>
      <w:r w:rsidRPr="00882165">
        <w:rPr>
          <w:rFonts w:ascii="Arial" w:hAnsi="Arial" w:cs="Arial"/>
          <w:sz w:val="22"/>
          <w:szCs w:val="22"/>
        </w:rPr>
        <w:t>.</w:t>
      </w:r>
      <w:r w:rsidRPr="00882165">
        <w:rPr>
          <w:rFonts w:ascii="Arial" w:hAnsi="Arial" w:cs="Arial"/>
          <w:sz w:val="22"/>
          <w:szCs w:val="22"/>
        </w:rPr>
        <w:br/>
      </w:r>
    </w:p>
    <w:p w:rsidR="0074176F" w:rsidRPr="00882165" w:rsidRDefault="0074176F" w:rsidP="0074176F">
      <w:pPr>
        <w:tabs>
          <w:tab w:val="left" w:pos="0"/>
        </w:tabs>
        <w:rPr>
          <w:rFonts w:ascii="Arial" w:hAnsi="Arial" w:cs="Arial"/>
          <w:sz w:val="22"/>
          <w:szCs w:val="22"/>
        </w:rPr>
      </w:pPr>
      <w:r w:rsidRPr="00882165">
        <w:rPr>
          <w:rFonts w:ascii="Arial" w:hAnsi="Arial" w:cs="Arial"/>
          <w:sz w:val="22"/>
          <w:szCs w:val="22"/>
        </w:rPr>
        <w:t>To achieve this ambition the Ministers will strive to</w:t>
      </w:r>
    </w:p>
    <w:p w:rsidR="0074176F" w:rsidRPr="00882165" w:rsidRDefault="0074176F" w:rsidP="0074176F">
      <w:pPr>
        <w:tabs>
          <w:tab w:val="left" w:pos="0"/>
        </w:tabs>
        <w:rPr>
          <w:rFonts w:ascii="Arial" w:hAnsi="Arial" w:cs="Arial"/>
          <w:sz w:val="22"/>
          <w:szCs w:val="22"/>
        </w:rPr>
      </w:pPr>
    </w:p>
    <w:p w:rsidR="0074176F" w:rsidRPr="00882165" w:rsidRDefault="0074176F" w:rsidP="0074176F">
      <w:pPr>
        <w:pStyle w:val="Listenabsatz"/>
        <w:numPr>
          <w:ilvl w:val="0"/>
          <w:numId w:val="7"/>
        </w:numPr>
        <w:rPr>
          <w:rFonts w:ascii="Arial" w:hAnsi="Arial" w:cs="Arial"/>
          <w:sz w:val="22"/>
          <w:szCs w:val="22"/>
        </w:rPr>
      </w:pPr>
      <w:r>
        <w:rPr>
          <w:rFonts w:ascii="Arial" w:hAnsi="Arial" w:cs="Arial"/>
          <w:sz w:val="22"/>
          <w:szCs w:val="22"/>
        </w:rPr>
        <w:t>I</w:t>
      </w:r>
      <w:r w:rsidRPr="00882165">
        <w:rPr>
          <w:rFonts w:ascii="Arial" w:hAnsi="Arial" w:cs="Arial"/>
          <w:sz w:val="22"/>
          <w:szCs w:val="22"/>
        </w:rPr>
        <w:t xml:space="preserve">ncorporate and implement the </w:t>
      </w:r>
      <w:r w:rsidRPr="00882165">
        <w:rPr>
          <w:rFonts w:ascii="Arial" w:hAnsi="Arial" w:cs="Arial"/>
          <w:i/>
          <w:sz w:val="22"/>
          <w:szCs w:val="22"/>
        </w:rPr>
        <w:t>Framework for Sustainable Fisheries</w:t>
      </w:r>
      <w:del w:id="57" w:author="Autor">
        <w:r w:rsidRPr="00882165" w:rsidDel="005F7975">
          <w:rPr>
            <w:rFonts w:ascii="Arial" w:hAnsi="Arial" w:cs="Arial"/>
            <w:i/>
            <w:sz w:val="22"/>
            <w:szCs w:val="22"/>
          </w:rPr>
          <w:delText xml:space="preserve"> </w:delText>
        </w:r>
      </w:del>
      <w:r w:rsidRPr="00882165">
        <w:rPr>
          <w:rFonts w:ascii="Arial" w:hAnsi="Arial" w:cs="Arial"/>
          <w:sz w:val="22"/>
          <w:szCs w:val="22"/>
        </w:rPr>
        <w:t xml:space="preserve"> in their national fisheries policies, in order to realize a sustainable fishery in the Wadden Sea and as such introduce level playing field for the fishery sector in the Wadden Sea.</w:t>
      </w:r>
      <w:r w:rsidRPr="00882165">
        <w:rPr>
          <w:rFonts w:ascii="Arial" w:hAnsi="Arial" w:cs="Arial"/>
          <w:sz w:val="22"/>
          <w:szCs w:val="22"/>
        </w:rPr>
        <w:br/>
      </w:r>
    </w:p>
    <w:p w:rsidR="0074176F" w:rsidRPr="00882165" w:rsidRDefault="0074176F" w:rsidP="0074176F">
      <w:pPr>
        <w:pStyle w:val="Listenabsatz"/>
        <w:numPr>
          <w:ilvl w:val="0"/>
          <w:numId w:val="7"/>
        </w:numPr>
        <w:rPr>
          <w:rFonts w:ascii="Arial" w:hAnsi="Arial" w:cs="Arial"/>
          <w:sz w:val="22"/>
          <w:szCs w:val="22"/>
        </w:rPr>
      </w:pPr>
      <w:r>
        <w:rPr>
          <w:rFonts w:ascii="Arial" w:hAnsi="Arial" w:cs="Arial"/>
          <w:sz w:val="22"/>
          <w:szCs w:val="22"/>
        </w:rPr>
        <w:t>R</w:t>
      </w:r>
      <w:r w:rsidRPr="00882165">
        <w:rPr>
          <w:rFonts w:ascii="Arial" w:hAnsi="Arial" w:cs="Arial"/>
          <w:sz w:val="22"/>
          <w:szCs w:val="22"/>
        </w:rPr>
        <w:t>ealise a balance between areas with sustainable innovative fisheries and the designation of substantial no-take zones where, in particular, bottom contact with any towed fishing gears is excluded. Sustainable innovative fisheries are characterized by the use of best available fishing techniques, bycatch reduction programs and reduced fishing pressure.</w:t>
      </w:r>
    </w:p>
    <w:p w:rsidR="0074176F" w:rsidRPr="00882165" w:rsidRDefault="0074176F" w:rsidP="0074176F">
      <w:pPr>
        <w:ind w:left="284"/>
        <w:rPr>
          <w:rFonts w:ascii="Arial" w:hAnsi="Arial" w:cs="Arial"/>
          <w:sz w:val="22"/>
          <w:szCs w:val="22"/>
        </w:rPr>
      </w:pPr>
      <w:r w:rsidRPr="00882165">
        <w:rPr>
          <w:rFonts w:ascii="Arial" w:hAnsi="Arial" w:cs="Arial"/>
          <w:sz w:val="22"/>
          <w:szCs w:val="22"/>
        </w:rPr>
        <w:br/>
        <w:t>Furthermore the Ministers will</w:t>
      </w:r>
      <w:r w:rsidRPr="00882165">
        <w:rPr>
          <w:rFonts w:ascii="Arial" w:hAnsi="Arial" w:cs="Arial"/>
          <w:sz w:val="22"/>
          <w:szCs w:val="22"/>
        </w:rPr>
        <w:br/>
      </w:r>
    </w:p>
    <w:p w:rsidR="0074176F" w:rsidRPr="00882165" w:rsidRDefault="0074176F" w:rsidP="0074176F">
      <w:pPr>
        <w:pStyle w:val="Listenabsatz"/>
        <w:numPr>
          <w:ilvl w:val="0"/>
          <w:numId w:val="7"/>
        </w:numPr>
        <w:rPr>
          <w:rFonts w:ascii="Arial" w:hAnsi="Arial" w:cs="Arial"/>
          <w:sz w:val="22"/>
          <w:szCs w:val="22"/>
        </w:rPr>
      </w:pPr>
      <w:r>
        <w:rPr>
          <w:rFonts w:ascii="Arial" w:hAnsi="Arial" w:cs="Arial"/>
          <w:sz w:val="22"/>
          <w:szCs w:val="22"/>
        </w:rPr>
        <w:t>U</w:t>
      </w:r>
      <w:r w:rsidRPr="00882165">
        <w:rPr>
          <w:rFonts w:ascii="Arial" w:hAnsi="Arial" w:cs="Arial"/>
          <w:sz w:val="22"/>
          <w:szCs w:val="22"/>
        </w:rPr>
        <w:t>rge the MSC-foundation to develop and implement one common certification approach for fisheries activities in the trilateral conservation area, taking account of the European and trilateral conservation schemes, and on that basis support the fisheries in the Wadden Sea in reaching the MSC certificate.</w:t>
      </w:r>
      <w:r w:rsidRPr="00882165">
        <w:rPr>
          <w:rFonts w:ascii="Arial" w:hAnsi="Arial" w:cs="Arial"/>
          <w:sz w:val="22"/>
          <w:szCs w:val="22"/>
        </w:rPr>
        <w:br/>
      </w:r>
    </w:p>
    <w:p w:rsidR="0074176F" w:rsidRPr="00882165" w:rsidRDefault="0074176F" w:rsidP="0074176F">
      <w:pPr>
        <w:pStyle w:val="Listenabsatz"/>
        <w:numPr>
          <w:ilvl w:val="0"/>
          <w:numId w:val="7"/>
        </w:numPr>
        <w:rPr>
          <w:rFonts w:ascii="Arial" w:hAnsi="Arial" w:cs="Arial"/>
          <w:sz w:val="22"/>
          <w:szCs w:val="22"/>
        </w:rPr>
      </w:pPr>
      <w:r>
        <w:rPr>
          <w:rFonts w:ascii="Arial" w:hAnsi="Arial" w:cs="Arial"/>
          <w:sz w:val="22"/>
          <w:szCs w:val="22"/>
        </w:rPr>
        <w:t>C</w:t>
      </w:r>
      <w:r w:rsidRPr="00882165">
        <w:rPr>
          <w:rFonts w:ascii="Arial" w:hAnsi="Arial" w:cs="Arial"/>
          <w:sz w:val="22"/>
          <w:szCs w:val="22"/>
        </w:rPr>
        <w:t>onfirm their wish to preferably realize sustainable fisheries by negotiations and stakeholder participation. The aim is to realize an economically sound fisheries sector, meeting the changing consumer expectations and respecting the sustainability-limits of the trilaterally protected Wadden Sea.</w:t>
      </w:r>
      <w:r w:rsidRPr="00882165">
        <w:rPr>
          <w:rFonts w:ascii="Arial" w:hAnsi="Arial" w:cs="Arial"/>
          <w:sz w:val="22"/>
          <w:szCs w:val="22"/>
        </w:rPr>
        <w:br/>
      </w:r>
    </w:p>
    <w:p w:rsidR="0074176F" w:rsidRPr="00882165" w:rsidRDefault="0074176F" w:rsidP="0074176F">
      <w:pPr>
        <w:numPr>
          <w:ilvl w:val="0"/>
          <w:numId w:val="7"/>
        </w:numPr>
        <w:contextualSpacing/>
        <w:rPr>
          <w:rFonts w:ascii="Arial" w:hAnsi="Arial" w:cs="Arial"/>
          <w:sz w:val="22"/>
          <w:szCs w:val="22"/>
        </w:rPr>
      </w:pPr>
      <w:r>
        <w:rPr>
          <w:rFonts w:ascii="Arial" w:hAnsi="Arial" w:cs="Arial"/>
          <w:sz w:val="22"/>
          <w:szCs w:val="22"/>
        </w:rPr>
        <w:t>I</w:t>
      </w:r>
      <w:r w:rsidRPr="00882165">
        <w:rPr>
          <w:rFonts w:ascii="Arial" w:hAnsi="Arial" w:cs="Arial"/>
          <w:sz w:val="22"/>
          <w:szCs w:val="22"/>
        </w:rPr>
        <w:t>nstruct the WSB to arrange an operating schedule including the negotiation phase with a fixed finish date no later than Dec</w:t>
      </w:r>
      <w:ins w:id="58" w:author="Autor">
        <w:r>
          <w:rPr>
            <w:rFonts w:ascii="Arial" w:hAnsi="Arial" w:cs="Arial"/>
            <w:sz w:val="22"/>
            <w:szCs w:val="22"/>
          </w:rPr>
          <w:t>ember</w:t>
        </w:r>
      </w:ins>
      <w:r w:rsidRPr="00882165">
        <w:rPr>
          <w:rFonts w:ascii="Arial" w:hAnsi="Arial" w:cs="Arial"/>
          <w:sz w:val="22"/>
          <w:szCs w:val="22"/>
        </w:rPr>
        <w:t xml:space="preserve"> 2015, and the implementation process.</w:t>
      </w:r>
    </w:p>
    <w:p w:rsidR="0074176F" w:rsidRDefault="0074176F" w:rsidP="0074176F">
      <w:pPr>
        <w:rPr>
          <w:rFonts w:ascii="Arial" w:hAnsi="Arial" w:cs="Arial"/>
          <w:sz w:val="22"/>
          <w:szCs w:val="22"/>
        </w:rPr>
      </w:pPr>
    </w:p>
    <w:p w:rsidR="0074176F" w:rsidRPr="00812F21" w:rsidRDefault="0074176F" w:rsidP="0074176F">
      <w:pPr>
        <w:tabs>
          <w:tab w:val="num" w:pos="360"/>
        </w:tabs>
        <w:rPr>
          <w:rFonts w:ascii="Arial" w:hAnsi="Arial" w:cs="Arial"/>
          <w:b/>
          <w:sz w:val="22"/>
          <w:szCs w:val="22"/>
        </w:rPr>
      </w:pPr>
      <w:r w:rsidRPr="00812F21">
        <w:rPr>
          <w:rFonts w:ascii="Arial" w:hAnsi="Arial" w:cs="Arial"/>
          <w:b/>
          <w:sz w:val="22"/>
          <w:szCs w:val="22"/>
        </w:rPr>
        <w:t xml:space="preserve">Natura 2000 </w:t>
      </w:r>
    </w:p>
    <w:p w:rsidR="0074176F" w:rsidRDefault="0074176F" w:rsidP="0074176F">
      <w:pPr>
        <w:tabs>
          <w:tab w:val="num" w:pos="360"/>
        </w:tabs>
        <w:rPr>
          <w:rFonts w:ascii="Arial" w:hAnsi="Arial" w:cs="Arial"/>
          <w:sz w:val="22"/>
          <w:szCs w:val="22"/>
        </w:rPr>
      </w:pPr>
    </w:p>
    <w:p w:rsidR="0074176F" w:rsidRDefault="0074176F" w:rsidP="0074176F">
      <w:pPr>
        <w:numPr>
          <w:ilvl w:val="0"/>
          <w:numId w:val="7"/>
        </w:numPr>
        <w:rPr>
          <w:rFonts w:ascii="Arial" w:hAnsi="Arial" w:cs="Arial"/>
          <w:sz w:val="22"/>
          <w:szCs w:val="22"/>
        </w:rPr>
      </w:pPr>
      <w:r>
        <w:rPr>
          <w:rFonts w:ascii="Arial" w:hAnsi="Arial" w:cs="Arial"/>
          <w:sz w:val="22"/>
          <w:szCs w:val="22"/>
        </w:rPr>
        <w:t>Acknowledge the activities of the member states in designating and enhancing coherence as well as the efficiency of the Natura 2000 Network within the Wadden Sea Area.</w:t>
      </w:r>
    </w:p>
    <w:p w:rsidR="0074176F" w:rsidRDefault="0074176F" w:rsidP="0074176F">
      <w:pPr>
        <w:tabs>
          <w:tab w:val="num" w:pos="360"/>
        </w:tabs>
        <w:rPr>
          <w:rFonts w:ascii="Arial" w:hAnsi="Arial" w:cs="Arial"/>
          <w:sz w:val="22"/>
          <w:szCs w:val="22"/>
        </w:rPr>
      </w:pPr>
    </w:p>
    <w:p w:rsidR="0074176F" w:rsidRDefault="0074176F" w:rsidP="0074176F">
      <w:pPr>
        <w:numPr>
          <w:ilvl w:val="0"/>
          <w:numId w:val="7"/>
        </w:numPr>
        <w:rPr>
          <w:rFonts w:ascii="Arial" w:hAnsi="Arial" w:cs="Arial"/>
          <w:sz w:val="22"/>
          <w:szCs w:val="22"/>
        </w:rPr>
      </w:pPr>
      <w:r w:rsidRPr="00596307">
        <w:rPr>
          <w:rFonts w:ascii="Arial" w:hAnsi="Arial" w:cs="Arial"/>
          <w:sz w:val="22"/>
          <w:szCs w:val="22"/>
        </w:rPr>
        <w:t xml:space="preserve">Agree </w:t>
      </w:r>
      <w:r>
        <w:rPr>
          <w:rFonts w:ascii="Arial" w:hAnsi="Arial" w:cs="Arial"/>
          <w:sz w:val="22"/>
          <w:szCs w:val="22"/>
        </w:rPr>
        <w:t xml:space="preserve">therefore </w:t>
      </w:r>
      <w:r w:rsidRPr="00596307">
        <w:rPr>
          <w:rFonts w:ascii="Arial" w:hAnsi="Arial" w:cs="Arial"/>
          <w:sz w:val="22"/>
          <w:szCs w:val="22"/>
        </w:rPr>
        <w:t xml:space="preserve">to </w:t>
      </w:r>
      <w:r>
        <w:rPr>
          <w:rFonts w:ascii="Arial" w:hAnsi="Arial" w:cs="Arial"/>
          <w:sz w:val="22"/>
          <w:szCs w:val="22"/>
        </w:rPr>
        <w:t xml:space="preserve">cooperate in evaluating the assessments under the Habitats Directive, also with the aim to </w:t>
      </w:r>
      <w:r w:rsidRPr="00596307">
        <w:rPr>
          <w:rFonts w:ascii="Arial" w:hAnsi="Arial" w:cs="Arial"/>
          <w:sz w:val="22"/>
          <w:szCs w:val="22"/>
        </w:rPr>
        <w:t xml:space="preserve">prepare a common </w:t>
      </w:r>
      <w:r>
        <w:rPr>
          <w:rFonts w:ascii="Arial" w:hAnsi="Arial" w:cs="Arial"/>
          <w:sz w:val="22"/>
          <w:szCs w:val="22"/>
        </w:rPr>
        <w:t xml:space="preserve">Natura2000 </w:t>
      </w:r>
      <w:r w:rsidRPr="00596307">
        <w:rPr>
          <w:rFonts w:ascii="Arial" w:hAnsi="Arial" w:cs="Arial"/>
          <w:sz w:val="22"/>
          <w:szCs w:val="22"/>
        </w:rPr>
        <w:t>roof report</w:t>
      </w:r>
      <w:r>
        <w:rPr>
          <w:rFonts w:ascii="Arial" w:hAnsi="Arial" w:cs="Arial"/>
          <w:sz w:val="22"/>
          <w:szCs w:val="22"/>
        </w:rPr>
        <w:t xml:space="preserve">. </w:t>
      </w:r>
    </w:p>
    <w:p w:rsidR="0074176F" w:rsidRDefault="0074176F" w:rsidP="0074176F">
      <w:pPr>
        <w:tabs>
          <w:tab w:val="num" w:pos="360"/>
        </w:tabs>
        <w:rPr>
          <w:rFonts w:ascii="Arial" w:hAnsi="Arial" w:cs="Arial"/>
          <w:b/>
          <w:sz w:val="22"/>
          <w:szCs w:val="22"/>
        </w:rPr>
      </w:pPr>
    </w:p>
    <w:p w:rsidR="0074176F" w:rsidRDefault="0074176F" w:rsidP="0074176F">
      <w:pPr>
        <w:tabs>
          <w:tab w:val="num" w:pos="360"/>
        </w:tabs>
        <w:rPr>
          <w:rFonts w:ascii="Arial" w:hAnsi="Arial" w:cs="Arial"/>
          <w:sz w:val="22"/>
          <w:szCs w:val="22"/>
        </w:rPr>
      </w:pPr>
      <w:r>
        <w:rPr>
          <w:rFonts w:ascii="Arial" w:hAnsi="Arial" w:cs="Arial"/>
          <w:b/>
          <w:sz w:val="22"/>
          <w:szCs w:val="22"/>
        </w:rPr>
        <w:t>Breeding Birds</w:t>
      </w:r>
    </w:p>
    <w:p w:rsidR="0074176F" w:rsidRDefault="0074176F" w:rsidP="0074176F">
      <w:pPr>
        <w:tabs>
          <w:tab w:val="num" w:pos="360"/>
        </w:tabs>
        <w:rPr>
          <w:rFonts w:ascii="Arial" w:hAnsi="Arial" w:cs="Arial"/>
          <w:sz w:val="22"/>
          <w:szCs w:val="22"/>
        </w:rPr>
      </w:pPr>
    </w:p>
    <w:p w:rsidR="0074176F" w:rsidRPr="00882165" w:rsidRDefault="0074176F" w:rsidP="0074176F">
      <w:pPr>
        <w:numPr>
          <w:ilvl w:val="0"/>
          <w:numId w:val="7"/>
        </w:numPr>
        <w:rPr>
          <w:rFonts w:ascii="Arial" w:hAnsi="Arial" w:cs="Arial"/>
          <w:sz w:val="22"/>
          <w:szCs w:val="22"/>
        </w:rPr>
      </w:pPr>
      <w:del w:id="59" w:author="Autor">
        <w:r w:rsidRPr="00882165" w:rsidDel="00754A59">
          <w:rPr>
            <w:rFonts w:ascii="Arial" w:hAnsi="Arial" w:cs="Arial"/>
            <w:sz w:val="22"/>
            <w:szCs w:val="22"/>
          </w:rPr>
          <w:delText xml:space="preserve">Aware </w:delText>
        </w:r>
      </w:del>
      <w:ins w:id="60" w:author="Autor">
        <w:r>
          <w:rPr>
            <w:rFonts w:ascii="Arial" w:hAnsi="Arial" w:cs="Arial"/>
            <w:sz w:val="22"/>
            <w:szCs w:val="22"/>
          </w:rPr>
          <w:t>Concerned</w:t>
        </w:r>
        <w:r w:rsidRPr="00882165">
          <w:rPr>
            <w:rFonts w:ascii="Arial" w:hAnsi="Arial" w:cs="Arial"/>
            <w:sz w:val="22"/>
            <w:szCs w:val="22"/>
          </w:rPr>
          <w:t xml:space="preserve"> </w:t>
        </w:r>
      </w:ins>
      <w:del w:id="61" w:author="Autor">
        <w:r w:rsidRPr="00882165" w:rsidDel="00AE4C2E">
          <w:rPr>
            <w:rFonts w:ascii="Arial" w:hAnsi="Arial" w:cs="Arial"/>
            <w:sz w:val="22"/>
            <w:szCs w:val="22"/>
          </w:rPr>
          <w:delText xml:space="preserve">of </w:delText>
        </w:r>
      </w:del>
      <w:ins w:id="62" w:author="Autor">
        <w:r>
          <w:rPr>
            <w:rFonts w:ascii="Arial" w:hAnsi="Arial" w:cs="Arial"/>
            <w:sz w:val="22"/>
            <w:szCs w:val="22"/>
          </w:rPr>
          <w:t>about</w:t>
        </w:r>
        <w:r w:rsidRPr="00882165">
          <w:rPr>
            <w:rFonts w:ascii="Arial" w:hAnsi="Arial" w:cs="Arial"/>
            <w:sz w:val="22"/>
            <w:szCs w:val="22"/>
          </w:rPr>
          <w:t xml:space="preserve"> </w:t>
        </w:r>
      </w:ins>
      <w:r w:rsidRPr="00882165">
        <w:rPr>
          <w:rFonts w:ascii="Arial" w:hAnsi="Arial" w:cs="Arial"/>
          <w:sz w:val="22"/>
          <w:szCs w:val="22"/>
        </w:rPr>
        <w:t xml:space="preserve">the persistent decrease of breeding bird </w:t>
      </w:r>
      <w:del w:id="63" w:author="Autor">
        <w:r w:rsidRPr="00882165" w:rsidDel="00754A59">
          <w:rPr>
            <w:rFonts w:ascii="Arial" w:hAnsi="Arial" w:cs="Arial"/>
            <w:sz w:val="22"/>
            <w:szCs w:val="22"/>
          </w:rPr>
          <w:delText xml:space="preserve">species </w:delText>
        </w:r>
      </w:del>
      <w:ins w:id="64" w:author="Autor">
        <w:r>
          <w:rPr>
            <w:rFonts w:ascii="Arial" w:hAnsi="Arial" w:cs="Arial"/>
            <w:sz w:val="22"/>
            <w:szCs w:val="22"/>
          </w:rPr>
          <w:t>populations</w:t>
        </w:r>
        <w:r w:rsidRPr="00882165">
          <w:rPr>
            <w:rFonts w:ascii="Arial" w:hAnsi="Arial" w:cs="Arial"/>
            <w:sz w:val="22"/>
            <w:szCs w:val="22"/>
          </w:rPr>
          <w:t xml:space="preserve"> </w:t>
        </w:r>
      </w:ins>
      <w:r w:rsidRPr="00882165">
        <w:rPr>
          <w:rFonts w:ascii="Arial" w:hAnsi="Arial" w:cs="Arial"/>
          <w:sz w:val="22"/>
          <w:szCs w:val="22"/>
        </w:rPr>
        <w:t>in the Wadden Sea, caused mainly by low breeding success.</w:t>
      </w:r>
    </w:p>
    <w:p w:rsidR="0074176F" w:rsidRPr="00882165" w:rsidRDefault="0074176F" w:rsidP="0074176F">
      <w:pPr>
        <w:ind w:left="360"/>
        <w:rPr>
          <w:rFonts w:ascii="Arial" w:hAnsi="Arial" w:cs="Arial"/>
          <w:sz w:val="22"/>
          <w:szCs w:val="22"/>
        </w:rPr>
      </w:pPr>
    </w:p>
    <w:p w:rsidR="0074176F" w:rsidRPr="00882165" w:rsidRDefault="0074176F" w:rsidP="0074176F">
      <w:pPr>
        <w:numPr>
          <w:ilvl w:val="0"/>
          <w:numId w:val="7"/>
        </w:numPr>
        <w:rPr>
          <w:rFonts w:ascii="Arial" w:hAnsi="Arial" w:cs="Arial"/>
          <w:sz w:val="22"/>
          <w:szCs w:val="22"/>
        </w:rPr>
      </w:pPr>
      <w:del w:id="65" w:author="Autor">
        <w:r w:rsidRPr="00882165" w:rsidDel="00754A59">
          <w:rPr>
            <w:rFonts w:ascii="Arial" w:hAnsi="Arial" w:cs="Arial"/>
            <w:sz w:val="22"/>
            <w:szCs w:val="22"/>
          </w:rPr>
          <w:delText>Acknowledge that breeding birds need sufficient healthy, undisturbed habitats with a natural water regime and high vegetation diversity</w:delText>
        </w:r>
        <w:r w:rsidRPr="00882165" w:rsidDel="00536C68">
          <w:rPr>
            <w:rFonts w:ascii="Arial" w:hAnsi="Arial" w:cs="Arial"/>
            <w:sz w:val="22"/>
            <w:szCs w:val="22"/>
          </w:rPr>
          <w:delText>.</w:delText>
        </w:r>
      </w:del>
      <w:r w:rsidRPr="00882165">
        <w:rPr>
          <w:rFonts w:ascii="Arial" w:hAnsi="Arial" w:cs="Arial"/>
          <w:sz w:val="22"/>
          <w:szCs w:val="22"/>
        </w:rPr>
        <w:t xml:space="preserve"> </w:t>
      </w:r>
    </w:p>
    <w:p w:rsidR="0074176F" w:rsidRPr="00882165" w:rsidRDefault="0074176F" w:rsidP="0074176F">
      <w:pPr>
        <w:pStyle w:val="Listenabsatz"/>
        <w:rPr>
          <w:rFonts w:ascii="Arial" w:hAnsi="Arial" w:cs="Arial"/>
          <w:sz w:val="22"/>
          <w:szCs w:val="22"/>
        </w:rPr>
      </w:pPr>
    </w:p>
    <w:p w:rsidR="0074176F" w:rsidRDefault="0074176F" w:rsidP="0074176F">
      <w:pPr>
        <w:numPr>
          <w:ilvl w:val="0"/>
          <w:numId w:val="7"/>
        </w:numPr>
        <w:rPr>
          <w:rFonts w:ascii="Arial" w:hAnsi="Arial" w:cs="Arial"/>
          <w:sz w:val="22"/>
          <w:szCs w:val="22"/>
        </w:rPr>
      </w:pPr>
      <w:del w:id="66" w:author="Autor">
        <w:r w:rsidDel="00754A59">
          <w:rPr>
            <w:rFonts w:ascii="Arial" w:hAnsi="Arial" w:cs="Arial"/>
            <w:sz w:val="22"/>
            <w:szCs w:val="22"/>
          </w:rPr>
          <w:delText xml:space="preserve">Authorise </w:delText>
        </w:r>
      </w:del>
      <w:ins w:id="67" w:author="Autor">
        <w:r>
          <w:rPr>
            <w:rFonts w:ascii="Arial" w:hAnsi="Arial" w:cs="Arial"/>
            <w:sz w:val="22"/>
            <w:szCs w:val="22"/>
          </w:rPr>
          <w:t>Instruct</w:t>
        </w:r>
        <w:del w:id="68" w:author="Autor">
          <w:r w:rsidDel="00536C68">
            <w:rPr>
              <w:rFonts w:ascii="Arial" w:hAnsi="Arial" w:cs="Arial"/>
              <w:sz w:val="22"/>
              <w:szCs w:val="22"/>
            </w:rPr>
            <w:delText xml:space="preserve"> </w:delText>
          </w:r>
        </w:del>
        <w:r>
          <w:rPr>
            <w:rFonts w:ascii="Arial" w:hAnsi="Arial" w:cs="Arial"/>
            <w:sz w:val="22"/>
            <w:szCs w:val="22"/>
          </w:rPr>
          <w:t xml:space="preserve"> </w:t>
        </w:r>
      </w:ins>
      <w:r>
        <w:rPr>
          <w:rFonts w:ascii="Arial" w:hAnsi="Arial" w:cs="Arial"/>
          <w:sz w:val="22"/>
          <w:szCs w:val="22"/>
        </w:rPr>
        <w:t>the WSB to</w:t>
      </w:r>
      <w:ins w:id="69" w:author="Autor">
        <w:r>
          <w:rPr>
            <w:rFonts w:ascii="Arial" w:hAnsi="Arial" w:cs="Arial"/>
            <w:sz w:val="22"/>
            <w:szCs w:val="22"/>
          </w:rPr>
          <w:t xml:space="preserve"> develop and</w:t>
        </w:r>
        <w:del w:id="70" w:author="Autor">
          <w:r w:rsidDel="005F7975">
            <w:rPr>
              <w:rFonts w:ascii="Arial" w:hAnsi="Arial" w:cs="Arial"/>
              <w:sz w:val="22"/>
              <w:szCs w:val="22"/>
            </w:rPr>
            <w:delText xml:space="preserve"> </w:delText>
          </w:r>
        </w:del>
      </w:ins>
      <w:r>
        <w:rPr>
          <w:rFonts w:ascii="Arial" w:hAnsi="Arial" w:cs="Arial"/>
          <w:sz w:val="22"/>
          <w:szCs w:val="22"/>
        </w:rPr>
        <w:t xml:space="preserve"> implement a trilateral Action Plan on improving conditions for breeding birds.</w:t>
      </w:r>
      <w:ins w:id="71" w:author="Autor">
        <w:r>
          <w:rPr>
            <w:rStyle w:val="Funotenzeichen"/>
            <w:rFonts w:ascii="Arial" w:hAnsi="Arial" w:cs="Arial"/>
            <w:sz w:val="22"/>
            <w:szCs w:val="22"/>
          </w:rPr>
          <w:footnoteReference w:id="10"/>
        </w:r>
      </w:ins>
    </w:p>
    <w:p w:rsidR="0074176F" w:rsidRPr="00882165" w:rsidRDefault="0074176F" w:rsidP="0074176F">
      <w:pPr>
        <w:pStyle w:val="Listenabsatz"/>
        <w:rPr>
          <w:rFonts w:ascii="Arial" w:hAnsi="Arial" w:cs="Arial"/>
          <w:sz w:val="22"/>
          <w:szCs w:val="22"/>
        </w:rPr>
      </w:pPr>
    </w:p>
    <w:p w:rsidR="0074176F" w:rsidRPr="00DC0936" w:rsidRDefault="0074176F" w:rsidP="0074176F">
      <w:pPr>
        <w:tabs>
          <w:tab w:val="num" w:pos="360"/>
        </w:tabs>
        <w:rPr>
          <w:rFonts w:ascii="Arial" w:hAnsi="Arial" w:cs="Arial"/>
          <w:b/>
          <w:sz w:val="22"/>
          <w:szCs w:val="22"/>
        </w:rPr>
      </w:pPr>
      <w:r>
        <w:rPr>
          <w:rFonts w:ascii="Arial" w:hAnsi="Arial" w:cs="Arial"/>
          <w:b/>
          <w:sz w:val="22"/>
          <w:szCs w:val="22"/>
        </w:rPr>
        <w:t>Seals</w:t>
      </w:r>
    </w:p>
    <w:p w:rsidR="0074176F" w:rsidRDefault="0074176F" w:rsidP="0074176F">
      <w:pPr>
        <w:tabs>
          <w:tab w:val="num" w:pos="360"/>
        </w:tabs>
        <w:rPr>
          <w:rFonts w:ascii="Arial" w:hAnsi="Arial" w:cs="Arial"/>
          <w:b/>
          <w:sz w:val="22"/>
          <w:szCs w:val="22"/>
        </w:rPr>
      </w:pPr>
    </w:p>
    <w:p w:rsidR="0074176F" w:rsidRPr="00656AB5" w:rsidRDefault="0074176F" w:rsidP="0074176F">
      <w:pPr>
        <w:pStyle w:val="Listenabsatz"/>
        <w:numPr>
          <w:ilvl w:val="0"/>
          <w:numId w:val="7"/>
        </w:numPr>
        <w:contextualSpacing w:val="0"/>
        <w:rPr>
          <w:rFonts w:ascii="Arial" w:hAnsi="Arial" w:cs="Arial"/>
          <w:sz w:val="22"/>
          <w:szCs w:val="22"/>
        </w:rPr>
      </w:pPr>
      <w:r w:rsidRPr="00656AB5">
        <w:rPr>
          <w:rFonts w:ascii="Arial" w:hAnsi="Arial" w:cs="Arial"/>
          <w:sz w:val="22"/>
          <w:szCs w:val="22"/>
        </w:rPr>
        <w:t>Appreciate the positive effects of long-term trilateral seal policy and management, as reflected by the highest population level ever counted.</w:t>
      </w:r>
    </w:p>
    <w:p w:rsidR="0074176F" w:rsidRDefault="0074176F" w:rsidP="0074176F">
      <w:pPr>
        <w:tabs>
          <w:tab w:val="num" w:pos="360"/>
        </w:tabs>
        <w:rPr>
          <w:rFonts w:ascii="Arial" w:hAnsi="Arial" w:cs="Arial"/>
          <w:sz w:val="22"/>
          <w:szCs w:val="22"/>
        </w:rPr>
      </w:pPr>
    </w:p>
    <w:p w:rsidR="0074176F" w:rsidRPr="00656AB5" w:rsidRDefault="0074176F" w:rsidP="0074176F">
      <w:pPr>
        <w:pStyle w:val="Listenabsatz"/>
        <w:numPr>
          <w:ilvl w:val="0"/>
          <w:numId w:val="7"/>
        </w:numPr>
        <w:contextualSpacing w:val="0"/>
        <w:rPr>
          <w:rFonts w:ascii="Arial" w:hAnsi="Arial" w:cs="Arial"/>
          <w:sz w:val="22"/>
          <w:szCs w:val="22"/>
        </w:rPr>
      </w:pPr>
      <w:r w:rsidRPr="00656AB5">
        <w:rPr>
          <w:rFonts w:ascii="Arial" w:hAnsi="Arial" w:cs="Arial"/>
          <w:sz w:val="22"/>
          <w:szCs w:val="22"/>
        </w:rPr>
        <w:t>Therefore continue their cooperation in the context of the Seal Agreement, including the Seal Management Plan which will be updated in 2016, reconfirming the guidelines on taking and releasing of seals.</w:t>
      </w:r>
    </w:p>
    <w:p w:rsidR="0074176F" w:rsidRDefault="0074176F" w:rsidP="0074176F">
      <w:pPr>
        <w:tabs>
          <w:tab w:val="num" w:pos="360"/>
        </w:tabs>
        <w:rPr>
          <w:rFonts w:ascii="Arial" w:hAnsi="Arial" w:cs="Arial"/>
          <w:sz w:val="22"/>
          <w:szCs w:val="22"/>
        </w:rPr>
      </w:pPr>
    </w:p>
    <w:p w:rsidR="0074176F" w:rsidRPr="00882165" w:rsidRDefault="0074176F" w:rsidP="0074176F">
      <w:pPr>
        <w:tabs>
          <w:tab w:val="num" w:pos="360"/>
        </w:tabs>
        <w:rPr>
          <w:rFonts w:ascii="Arial" w:hAnsi="Arial" w:cs="Arial"/>
          <w:b/>
          <w:sz w:val="22"/>
          <w:szCs w:val="22"/>
        </w:rPr>
      </w:pPr>
      <w:r w:rsidRPr="00882165">
        <w:rPr>
          <w:rFonts w:ascii="Arial" w:hAnsi="Arial" w:cs="Arial"/>
          <w:b/>
          <w:sz w:val="22"/>
          <w:szCs w:val="22"/>
        </w:rPr>
        <w:t>Estuaries</w:t>
      </w:r>
    </w:p>
    <w:p w:rsidR="0074176F" w:rsidRDefault="0074176F" w:rsidP="0074176F">
      <w:pPr>
        <w:tabs>
          <w:tab w:val="num" w:pos="360"/>
        </w:tabs>
        <w:rPr>
          <w:rFonts w:ascii="Arial" w:hAnsi="Arial" w:cs="Arial"/>
          <w:sz w:val="22"/>
          <w:szCs w:val="22"/>
        </w:rPr>
      </w:pPr>
    </w:p>
    <w:p w:rsidR="0074176F" w:rsidRPr="00656AB5" w:rsidRDefault="0074176F" w:rsidP="0074176F">
      <w:pPr>
        <w:pStyle w:val="Listenabsatz"/>
        <w:numPr>
          <w:ilvl w:val="0"/>
          <w:numId w:val="7"/>
        </w:numPr>
        <w:contextualSpacing w:val="0"/>
        <w:rPr>
          <w:rFonts w:ascii="Arial" w:hAnsi="Arial" w:cs="Arial"/>
          <w:sz w:val="22"/>
          <w:szCs w:val="22"/>
        </w:rPr>
      </w:pPr>
      <w:r w:rsidRPr="00656AB5">
        <w:rPr>
          <w:rFonts w:ascii="Arial" w:hAnsi="Arial" w:cs="Arial"/>
          <w:sz w:val="22"/>
          <w:szCs w:val="22"/>
        </w:rPr>
        <w:t xml:space="preserve">Acknowledge the essential functions of estuaries in the total Wadden Sea ecosystem and </w:t>
      </w:r>
      <w:ins w:id="73" w:author="Autor">
        <w:r>
          <w:rPr>
            <w:rFonts w:ascii="Arial" w:hAnsi="Arial" w:cs="Arial"/>
            <w:sz w:val="22"/>
            <w:szCs w:val="22"/>
          </w:rPr>
          <w:t xml:space="preserve">express their concern about </w:t>
        </w:r>
      </w:ins>
      <w:r w:rsidRPr="00656AB5">
        <w:rPr>
          <w:rFonts w:ascii="Arial" w:hAnsi="Arial" w:cs="Arial"/>
          <w:sz w:val="22"/>
          <w:szCs w:val="22"/>
        </w:rPr>
        <w:t xml:space="preserve">the </w:t>
      </w:r>
      <w:del w:id="74" w:author="Autor">
        <w:r w:rsidRPr="00656AB5" w:rsidDel="00F56C2E">
          <w:rPr>
            <w:rFonts w:ascii="Arial" w:hAnsi="Arial" w:cs="Arial"/>
            <w:sz w:val="22"/>
            <w:szCs w:val="22"/>
          </w:rPr>
          <w:delText xml:space="preserve">deteriorated </w:delText>
        </w:r>
      </w:del>
      <w:ins w:id="75" w:author="Autor">
        <w:r>
          <w:rPr>
            <w:rFonts w:ascii="Arial" w:hAnsi="Arial" w:cs="Arial"/>
            <w:sz w:val="22"/>
            <w:szCs w:val="22"/>
          </w:rPr>
          <w:t>ecological</w:t>
        </w:r>
        <w:r w:rsidRPr="00656AB5">
          <w:rPr>
            <w:rFonts w:ascii="Arial" w:hAnsi="Arial" w:cs="Arial"/>
            <w:sz w:val="22"/>
            <w:szCs w:val="22"/>
          </w:rPr>
          <w:t xml:space="preserve"> </w:t>
        </w:r>
      </w:ins>
      <w:r w:rsidRPr="00656AB5">
        <w:rPr>
          <w:rFonts w:ascii="Arial" w:hAnsi="Arial" w:cs="Arial"/>
          <w:sz w:val="22"/>
          <w:szCs w:val="22"/>
        </w:rPr>
        <w:t>situation of some estuaries</w:t>
      </w:r>
      <w:ins w:id="76" w:author="Autor">
        <w:r>
          <w:rPr>
            <w:rFonts w:ascii="Arial" w:hAnsi="Arial" w:cs="Arial"/>
            <w:sz w:val="22"/>
            <w:szCs w:val="22"/>
          </w:rPr>
          <w:t>.</w:t>
        </w:r>
      </w:ins>
    </w:p>
    <w:p w:rsidR="0074176F" w:rsidRDefault="0074176F" w:rsidP="0074176F">
      <w:pPr>
        <w:tabs>
          <w:tab w:val="num" w:pos="360"/>
        </w:tabs>
        <w:rPr>
          <w:rFonts w:ascii="Arial" w:hAnsi="Arial" w:cs="Arial"/>
          <w:sz w:val="22"/>
          <w:szCs w:val="22"/>
        </w:rPr>
      </w:pPr>
    </w:p>
    <w:p w:rsidR="0074176F" w:rsidRPr="00656AB5" w:rsidRDefault="0074176F" w:rsidP="0074176F">
      <w:pPr>
        <w:pStyle w:val="Listenabsatz"/>
        <w:numPr>
          <w:ilvl w:val="0"/>
          <w:numId w:val="7"/>
        </w:numPr>
        <w:contextualSpacing w:val="0"/>
        <w:rPr>
          <w:rFonts w:ascii="Arial" w:hAnsi="Arial" w:cs="Arial"/>
          <w:sz w:val="22"/>
          <w:szCs w:val="22"/>
        </w:rPr>
      </w:pPr>
      <w:r w:rsidRPr="00656AB5">
        <w:rPr>
          <w:rFonts w:ascii="Arial" w:hAnsi="Arial" w:cs="Arial"/>
          <w:sz w:val="22"/>
          <w:szCs w:val="22"/>
        </w:rPr>
        <w:t>Contribute to the recovery of this habitat by taking measures on appropriate temporal and spatial scales,</w:t>
      </w:r>
      <w:ins w:id="77" w:author="Autor">
        <w:r>
          <w:rPr>
            <w:rFonts w:ascii="Arial" w:hAnsi="Arial" w:cs="Arial"/>
            <w:sz w:val="22"/>
            <w:szCs w:val="22"/>
          </w:rPr>
          <w:t xml:space="preserve"> e.g. through integrated management plans for N2000,</w:t>
        </w:r>
      </w:ins>
      <w:r w:rsidRPr="00656AB5">
        <w:rPr>
          <w:rFonts w:ascii="Arial" w:hAnsi="Arial" w:cs="Arial"/>
          <w:sz w:val="22"/>
          <w:szCs w:val="22"/>
        </w:rPr>
        <w:t xml:space="preserve"> while </w:t>
      </w:r>
      <w:del w:id="78" w:author="Autor">
        <w:r w:rsidRPr="00656AB5" w:rsidDel="007C62E9">
          <w:rPr>
            <w:rFonts w:ascii="Arial" w:hAnsi="Arial" w:cs="Arial"/>
            <w:sz w:val="22"/>
            <w:szCs w:val="22"/>
          </w:rPr>
          <w:delText xml:space="preserve">improving </w:delText>
        </w:r>
      </w:del>
      <w:ins w:id="79" w:author="Autor">
        <w:r>
          <w:rPr>
            <w:rFonts w:ascii="Arial" w:hAnsi="Arial" w:cs="Arial"/>
            <w:sz w:val="22"/>
            <w:szCs w:val="22"/>
          </w:rPr>
          <w:t>safeguarding</w:t>
        </w:r>
        <w:r w:rsidRPr="00656AB5">
          <w:rPr>
            <w:rFonts w:ascii="Arial" w:hAnsi="Arial" w:cs="Arial"/>
            <w:sz w:val="22"/>
            <w:szCs w:val="22"/>
          </w:rPr>
          <w:t xml:space="preserve"> </w:t>
        </w:r>
      </w:ins>
      <w:r w:rsidRPr="00656AB5">
        <w:rPr>
          <w:rFonts w:ascii="Arial" w:hAnsi="Arial" w:cs="Arial"/>
          <w:sz w:val="22"/>
          <w:szCs w:val="22"/>
        </w:rPr>
        <w:t>accessibility and raising safety standards against flooding.</w:t>
      </w:r>
    </w:p>
    <w:p w:rsidR="0074176F" w:rsidRDefault="0074176F" w:rsidP="0074176F">
      <w:pPr>
        <w:tabs>
          <w:tab w:val="num" w:pos="360"/>
        </w:tabs>
        <w:rPr>
          <w:rFonts w:ascii="Arial" w:hAnsi="Arial" w:cs="Arial"/>
          <w:b/>
          <w:sz w:val="22"/>
          <w:szCs w:val="22"/>
        </w:rPr>
      </w:pPr>
    </w:p>
    <w:p w:rsidR="0074176F" w:rsidRDefault="0074176F" w:rsidP="0074176F">
      <w:pPr>
        <w:tabs>
          <w:tab w:val="num" w:pos="360"/>
        </w:tabs>
        <w:rPr>
          <w:rFonts w:ascii="Arial" w:hAnsi="Arial" w:cs="Arial"/>
          <w:b/>
          <w:sz w:val="22"/>
          <w:szCs w:val="22"/>
        </w:rPr>
      </w:pPr>
    </w:p>
    <w:p w:rsidR="0074176F" w:rsidRPr="00392795" w:rsidRDefault="0074176F" w:rsidP="0074176F">
      <w:pPr>
        <w:tabs>
          <w:tab w:val="num" w:pos="360"/>
        </w:tabs>
        <w:rPr>
          <w:rFonts w:ascii="Arial" w:hAnsi="Arial" w:cs="Arial"/>
          <w:b/>
          <w:sz w:val="22"/>
          <w:szCs w:val="22"/>
        </w:rPr>
      </w:pPr>
      <w:r>
        <w:rPr>
          <w:rFonts w:ascii="Arial" w:hAnsi="Arial" w:cs="Arial"/>
          <w:b/>
          <w:sz w:val="22"/>
          <w:szCs w:val="22"/>
        </w:rPr>
        <w:t>ENERGY</w:t>
      </w:r>
    </w:p>
    <w:p w:rsidR="0074176F" w:rsidRDefault="0074176F" w:rsidP="0074176F">
      <w:pPr>
        <w:tabs>
          <w:tab w:val="num" w:pos="360"/>
        </w:tabs>
        <w:rPr>
          <w:rFonts w:ascii="Arial" w:hAnsi="Arial" w:cs="Arial"/>
          <w:sz w:val="22"/>
          <w:szCs w:val="22"/>
        </w:rPr>
      </w:pPr>
    </w:p>
    <w:p w:rsidR="0074176F" w:rsidRPr="00AE5333" w:rsidRDefault="0074176F" w:rsidP="0074176F">
      <w:pPr>
        <w:numPr>
          <w:ilvl w:val="0"/>
          <w:numId w:val="7"/>
        </w:numPr>
        <w:spacing w:after="240"/>
        <w:rPr>
          <w:rFonts w:ascii="Arial" w:hAnsi="Arial" w:cs="Arial"/>
          <w:sz w:val="22"/>
          <w:szCs w:val="22"/>
        </w:rPr>
      </w:pPr>
      <w:r>
        <w:rPr>
          <w:rFonts w:ascii="Arial" w:hAnsi="Arial" w:cs="Arial"/>
          <w:sz w:val="22"/>
          <w:szCs w:val="22"/>
        </w:rPr>
        <w:t xml:space="preserve">Recognize that the increasing use of offshore energy and the related construction of electric transport cables through the Wadden Sea contributing to the more sustainable energy supply may </w:t>
      </w:r>
      <w:ins w:id="80" w:author="Autor">
        <w:r>
          <w:rPr>
            <w:rFonts w:ascii="Arial" w:hAnsi="Arial" w:cs="Arial"/>
            <w:sz w:val="22"/>
            <w:szCs w:val="22"/>
          </w:rPr>
          <w:t xml:space="preserve">negatively </w:t>
        </w:r>
      </w:ins>
      <w:r>
        <w:rPr>
          <w:rFonts w:ascii="Arial" w:hAnsi="Arial" w:cs="Arial"/>
          <w:sz w:val="22"/>
          <w:szCs w:val="22"/>
        </w:rPr>
        <w:t>impact the Wadden Sea ecosystem.</w:t>
      </w:r>
    </w:p>
    <w:p w:rsidR="0074176F" w:rsidRDefault="0074176F" w:rsidP="0074176F">
      <w:pPr>
        <w:numPr>
          <w:ilvl w:val="0"/>
          <w:numId w:val="7"/>
        </w:numPr>
        <w:spacing w:after="240"/>
        <w:rPr>
          <w:rFonts w:ascii="Arial" w:hAnsi="Arial" w:cs="Arial"/>
          <w:sz w:val="22"/>
          <w:szCs w:val="22"/>
        </w:rPr>
      </w:pPr>
      <w:r>
        <w:rPr>
          <w:rFonts w:ascii="Arial" w:hAnsi="Arial" w:cs="Arial"/>
          <w:sz w:val="22"/>
          <w:szCs w:val="22"/>
        </w:rPr>
        <w:t>Recognize also that recently a substantial number of electric power stations have been built or planned directly adjacent to the Wadden Sea and that the intake of cooling water accumulative may have a significant impact on fish species and that the enhanced emissions of CO</w:t>
      </w:r>
      <w:r>
        <w:rPr>
          <w:rFonts w:ascii="Arial" w:hAnsi="Arial" w:cs="Arial"/>
          <w:sz w:val="22"/>
          <w:szCs w:val="22"/>
          <w:vertAlign w:val="subscript"/>
        </w:rPr>
        <w:t>2</w:t>
      </w:r>
      <w:r>
        <w:rPr>
          <w:rFonts w:ascii="Arial" w:hAnsi="Arial" w:cs="Arial"/>
          <w:sz w:val="22"/>
          <w:szCs w:val="22"/>
        </w:rPr>
        <w:t xml:space="preserve"> are in discrepancy to limiting global warming and enhancing sea level rise cf §24 of the Sylt Declaration.</w:t>
      </w:r>
    </w:p>
    <w:p w:rsidR="0074176F" w:rsidRDefault="0074176F" w:rsidP="0074176F">
      <w:pPr>
        <w:numPr>
          <w:ilvl w:val="0"/>
          <w:numId w:val="7"/>
        </w:numPr>
        <w:spacing w:after="240"/>
        <w:rPr>
          <w:rFonts w:ascii="Arial" w:hAnsi="Arial" w:cs="Arial"/>
          <w:sz w:val="22"/>
          <w:szCs w:val="22"/>
        </w:rPr>
      </w:pPr>
      <w:r>
        <w:rPr>
          <w:rFonts w:ascii="Arial" w:hAnsi="Arial" w:cs="Arial"/>
          <w:sz w:val="22"/>
          <w:szCs w:val="22"/>
        </w:rPr>
        <w:t xml:space="preserve">Instruct WSB to </w:t>
      </w:r>
      <w:del w:id="81" w:author="Autor">
        <w:r w:rsidDel="0015648D">
          <w:rPr>
            <w:rFonts w:ascii="Arial" w:hAnsi="Arial" w:cs="Arial"/>
            <w:sz w:val="22"/>
            <w:szCs w:val="22"/>
          </w:rPr>
          <w:delText xml:space="preserve">investigate </w:delText>
        </w:r>
      </w:del>
      <w:ins w:id="82" w:author="Autor">
        <w:r>
          <w:rPr>
            <w:rFonts w:ascii="Arial" w:hAnsi="Arial" w:cs="Arial"/>
            <w:sz w:val="22"/>
            <w:szCs w:val="22"/>
          </w:rPr>
          <w:t xml:space="preserve">review </w:t>
        </w:r>
      </w:ins>
      <w:r>
        <w:rPr>
          <w:rFonts w:ascii="Arial" w:hAnsi="Arial" w:cs="Arial"/>
          <w:sz w:val="22"/>
          <w:szCs w:val="22"/>
        </w:rPr>
        <w:t xml:space="preserve">therefore the impacts ensuing from such constructions on the Wadden Sea ecosystem </w:t>
      </w:r>
      <w:del w:id="83" w:author="Autor">
        <w:r w:rsidDel="0015648D">
          <w:rPr>
            <w:rFonts w:ascii="Arial" w:hAnsi="Arial" w:cs="Arial"/>
            <w:sz w:val="22"/>
            <w:szCs w:val="22"/>
          </w:rPr>
          <w:delText>with a view</w:delText>
        </w:r>
      </w:del>
      <w:ins w:id="84" w:author="Autor">
        <w:r>
          <w:rPr>
            <w:rFonts w:ascii="Arial" w:hAnsi="Arial" w:cs="Arial"/>
            <w:sz w:val="22"/>
            <w:szCs w:val="22"/>
          </w:rPr>
          <w:t xml:space="preserve"> and</w:t>
        </w:r>
      </w:ins>
      <w:r>
        <w:rPr>
          <w:rFonts w:ascii="Arial" w:hAnsi="Arial" w:cs="Arial"/>
          <w:sz w:val="22"/>
          <w:szCs w:val="22"/>
        </w:rPr>
        <w:t xml:space="preserve"> to consider measures to avoid or mitigate possible negative impacts including looking for best practices with the aim of developing  a common code of conduct for the Wadden Sea Area.</w:t>
      </w:r>
    </w:p>
    <w:p w:rsidR="0074176F" w:rsidRDefault="0074176F" w:rsidP="0074176F">
      <w:pPr>
        <w:tabs>
          <w:tab w:val="num" w:pos="360"/>
        </w:tabs>
        <w:rPr>
          <w:rFonts w:ascii="Arial" w:hAnsi="Arial" w:cs="Arial"/>
          <w:b/>
          <w:sz w:val="22"/>
          <w:szCs w:val="22"/>
        </w:rPr>
      </w:pPr>
    </w:p>
    <w:p w:rsidR="0074176F" w:rsidRPr="00AA13DE" w:rsidRDefault="0074176F" w:rsidP="0074176F">
      <w:pPr>
        <w:tabs>
          <w:tab w:val="num" w:pos="360"/>
        </w:tabs>
        <w:rPr>
          <w:rFonts w:ascii="Arial" w:hAnsi="Arial" w:cs="Arial"/>
          <w:b/>
          <w:sz w:val="22"/>
          <w:szCs w:val="22"/>
        </w:rPr>
      </w:pPr>
      <w:r>
        <w:rPr>
          <w:rFonts w:ascii="Arial" w:hAnsi="Arial" w:cs="Arial"/>
          <w:b/>
          <w:sz w:val="22"/>
          <w:szCs w:val="22"/>
        </w:rPr>
        <w:t xml:space="preserve">CLIMATE </w:t>
      </w:r>
    </w:p>
    <w:p w:rsidR="0074176F" w:rsidRDefault="0074176F" w:rsidP="0074176F">
      <w:pPr>
        <w:tabs>
          <w:tab w:val="num" w:pos="360"/>
        </w:tabs>
        <w:rPr>
          <w:rFonts w:ascii="Arial" w:hAnsi="Arial" w:cs="Arial"/>
          <w:sz w:val="22"/>
          <w:szCs w:val="22"/>
        </w:rPr>
      </w:pPr>
    </w:p>
    <w:p w:rsidR="0074176F" w:rsidRPr="00797D47" w:rsidRDefault="0074176F" w:rsidP="0074176F">
      <w:pPr>
        <w:tabs>
          <w:tab w:val="num" w:pos="360"/>
        </w:tabs>
        <w:rPr>
          <w:rFonts w:ascii="Arial" w:hAnsi="Arial" w:cs="Arial"/>
          <w:b/>
          <w:sz w:val="22"/>
          <w:szCs w:val="22"/>
        </w:rPr>
      </w:pPr>
      <w:r w:rsidRPr="00797D47">
        <w:rPr>
          <w:rFonts w:ascii="Arial" w:hAnsi="Arial" w:cs="Arial"/>
          <w:b/>
          <w:sz w:val="22"/>
          <w:szCs w:val="22"/>
        </w:rPr>
        <w:t>CO</w:t>
      </w:r>
      <w:r w:rsidRPr="00797D47">
        <w:rPr>
          <w:rFonts w:ascii="Arial" w:hAnsi="Arial" w:cs="Arial"/>
          <w:b/>
          <w:sz w:val="22"/>
          <w:szCs w:val="22"/>
          <w:vertAlign w:val="subscript"/>
        </w:rPr>
        <w:t>2</w:t>
      </w:r>
      <w:r w:rsidRPr="00797D47">
        <w:rPr>
          <w:rFonts w:ascii="Arial" w:hAnsi="Arial" w:cs="Arial"/>
          <w:b/>
          <w:sz w:val="22"/>
          <w:szCs w:val="22"/>
        </w:rPr>
        <w:t xml:space="preserve"> </w:t>
      </w:r>
      <w:smartTag w:uri="urn:schemas-microsoft-com:office:smarttags" w:element="place">
        <w:smartTag w:uri="urn:schemas-microsoft-com:office:smarttags" w:element="PlaceName">
          <w:r w:rsidRPr="00797D47">
            <w:rPr>
              <w:rFonts w:ascii="Arial" w:hAnsi="Arial" w:cs="Arial"/>
              <w:b/>
              <w:sz w:val="22"/>
              <w:szCs w:val="22"/>
            </w:rPr>
            <w:t>Neutrality</w:t>
          </w:r>
        </w:smartTag>
        <w:r w:rsidRPr="00797D47">
          <w:rPr>
            <w:rFonts w:ascii="Arial" w:hAnsi="Arial" w:cs="Arial"/>
            <w:b/>
            <w:sz w:val="22"/>
            <w:szCs w:val="22"/>
          </w:rPr>
          <w:t xml:space="preserve"> </w:t>
        </w:r>
        <w:smartTag w:uri="urn:schemas-microsoft-com:office:smarttags" w:element="PlaceName">
          <w:r w:rsidRPr="00797D47">
            <w:rPr>
              <w:rFonts w:ascii="Arial" w:hAnsi="Arial" w:cs="Arial"/>
              <w:b/>
              <w:sz w:val="22"/>
              <w:szCs w:val="22"/>
            </w:rPr>
            <w:t>Wadden</w:t>
          </w:r>
        </w:smartTag>
        <w:r w:rsidRPr="00797D47">
          <w:rPr>
            <w:rFonts w:ascii="Arial" w:hAnsi="Arial" w:cs="Arial"/>
            <w:b/>
            <w:sz w:val="22"/>
            <w:szCs w:val="22"/>
          </w:rPr>
          <w:t xml:space="preserve"> </w:t>
        </w:r>
        <w:smartTag w:uri="urn:schemas-microsoft-com:office:smarttags" w:element="PlaceType">
          <w:r w:rsidRPr="00797D47">
            <w:rPr>
              <w:rFonts w:ascii="Arial" w:hAnsi="Arial" w:cs="Arial"/>
              <w:b/>
              <w:sz w:val="22"/>
              <w:szCs w:val="22"/>
            </w:rPr>
            <w:t>Sea</w:t>
          </w:r>
        </w:smartTag>
      </w:smartTag>
      <w:r w:rsidRPr="00797D47">
        <w:rPr>
          <w:rFonts w:ascii="Arial" w:hAnsi="Arial" w:cs="Arial"/>
          <w:b/>
          <w:sz w:val="22"/>
          <w:szCs w:val="22"/>
        </w:rPr>
        <w:t xml:space="preserve"> Region</w:t>
      </w:r>
    </w:p>
    <w:p w:rsidR="0074176F" w:rsidRDefault="0074176F" w:rsidP="0074176F">
      <w:pPr>
        <w:tabs>
          <w:tab w:val="num" w:pos="360"/>
        </w:tabs>
        <w:rPr>
          <w:rFonts w:ascii="Arial" w:hAnsi="Arial" w:cs="Arial"/>
          <w:sz w:val="22"/>
          <w:szCs w:val="22"/>
        </w:rPr>
      </w:pPr>
    </w:p>
    <w:p w:rsidR="0074176F" w:rsidRPr="00882165" w:rsidRDefault="0074176F" w:rsidP="0074176F">
      <w:pPr>
        <w:numPr>
          <w:ilvl w:val="0"/>
          <w:numId w:val="7"/>
        </w:numPr>
        <w:rPr>
          <w:rFonts w:ascii="Arial" w:hAnsi="Arial" w:cs="Arial"/>
          <w:sz w:val="22"/>
          <w:szCs w:val="22"/>
        </w:rPr>
      </w:pPr>
      <w:r w:rsidRPr="00882165">
        <w:rPr>
          <w:rFonts w:ascii="Arial" w:hAnsi="Arial" w:cs="Arial"/>
          <w:sz w:val="22"/>
          <w:szCs w:val="22"/>
        </w:rPr>
        <w:t xml:space="preserve">Welcome </w:t>
      </w:r>
      <w:r>
        <w:rPr>
          <w:rFonts w:ascii="Arial" w:hAnsi="Arial" w:cs="Arial"/>
          <w:sz w:val="22"/>
          <w:szCs w:val="22"/>
        </w:rPr>
        <w:t xml:space="preserve">the </w:t>
      </w:r>
      <w:r w:rsidRPr="00882165">
        <w:rPr>
          <w:rFonts w:ascii="Arial" w:hAnsi="Arial" w:cs="Arial"/>
          <w:sz w:val="22"/>
          <w:szCs w:val="22"/>
        </w:rPr>
        <w:t xml:space="preserve">progress </w:t>
      </w:r>
      <w:r>
        <w:rPr>
          <w:rFonts w:ascii="Arial" w:hAnsi="Arial" w:cs="Arial"/>
          <w:sz w:val="22"/>
          <w:szCs w:val="22"/>
        </w:rPr>
        <w:t>realized at the local level on achieving a CO</w:t>
      </w:r>
      <w:r w:rsidRPr="00882165">
        <w:rPr>
          <w:rFonts w:ascii="Arial" w:hAnsi="Arial" w:cs="Arial"/>
          <w:sz w:val="22"/>
          <w:szCs w:val="22"/>
          <w:vertAlign w:val="subscript"/>
        </w:rPr>
        <w:t>2</w:t>
      </w:r>
      <w:r>
        <w:rPr>
          <w:rFonts w:ascii="Arial" w:hAnsi="Arial" w:cs="Arial"/>
          <w:sz w:val="22"/>
          <w:szCs w:val="22"/>
        </w:rPr>
        <w:t xml:space="preserve"> neutral Wadden Sea region.</w:t>
      </w:r>
    </w:p>
    <w:p w:rsidR="0074176F" w:rsidRPr="00882165" w:rsidRDefault="0074176F" w:rsidP="0074176F">
      <w:pPr>
        <w:tabs>
          <w:tab w:val="num" w:pos="360"/>
        </w:tabs>
        <w:rPr>
          <w:rFonts w:ascii="Arial" w:hAnsi="Arial" w:cs="Arial"/>
          <w:sz w:val="22"/>
          <w:szCs w:val="22"/>
        </w:rPr>
      </w:pPr>
    </w:p>
    <w:p w:rsidR="0074176F" w:rsidRDefault="0074176F" w:rsidP="0074176F">
      <w:pPr>
        <w:numPr>
          <w:ilvl w:val="0"/>
          <w:numId w:val="7"/>
        </w:numPr>
        <w:rPr>
          <w:rFonts w:ascii="Arial" w:hAnsi="Arial" w:cs="Arial"/>
          <w:sz w:val="22"/>
          <w:szCs w:val="22"/>
        </w:rPr>
      </w:pPr>
      <w:r>
        <w:rPr>
          <w:rFonts w:ascii="Arial" w:hAnsi="Arial" w:cs="Arial"/>
          <w:sz w:val="22"/>
          <w:szCs w:val="22"/>
        </w:rPr>
        <w:t>Continue to s</w:t>
      </w:r>
      <w:r w:rsidRPr="00882165">
        <w:rPr>
          <w:rFonts w:ascii="Arial" w:hAnsi="Arial" w:cs="Arial"/>
          <w:sz w:val="22"/>
          <w:szCs w:val="22"/>
        </w:rPr>
        <w:t>upport the global and national efforts to mitigate causes of climat</w:t>
      </w:r>
      <w:r>
        <w:rPr>
          <w:rFonts w:ascii="Arial" w:hAnsi="Arial" w:cs="Arial"/>
          <w:sz w:val="22"/>
          <w:szCs w:val="22"/>
        </w:rPr>
        <w:t>e change at the regional level.</w:t>
      </w:r>
    </w:p>
    <w:p w:rsidR="0074176F" w:rsidRDefault="0074176F" w:rsidP="0074176F">
      <w:pPr>
        <w:pStyle w:val="Listenabsatz"/>
        <w:rPr>
          <w:rFonts w:ascii="Arial" w:hAnsi="Arial" w:cs="Arial"/>
          <w:color w:val="000000"/>
          <w:sz w:val="22"/>
          <w:szCs w:val="22"/>
        </w:rPr>
      </w:pPr>
    </w:p>
    <w:p w:rsidR="0074176F" w:rsidRPr="006353AD" w:rsidDel="007F5E96" w:rsidRDefault="0074176F" w:rsidP="0074176F">
      <w:pPr>
        <w:pStyle w:val="Listenabsatz"/>
        <w:numPr>
          <w:ilvl w:val="0"/>
          <w:numId w:val="7"/>
        </w:numPr>
        <w:contextualSpacing w:val="0"/>
        <w:rPr>
          <w:del w:id="85" w:author="Autor"/>
          <w:rFonts w:ascii="Arial" w:hAnsi="Arial" w:cs="Arial"/>
          <w:sz w:val="22"/>
          <w:szCs w:val="22"/>
        </w:rPr>
      </w:pPr>
      <w:r>
        <w:rPr>
          <w:rFonts w:ascii="Arial" w:hAnsi="Arial" w:cs="Arial"/>
          <w:color w:val="000000"/>
          <w:sz w:val="22"/>
          <w:szCs w:val="22"/>
        </w:rPr>
        <w:t xml:space="preserve">39. </w:t>
      </w:r>
      <w:r w:rsidRPr="006353AD">
        <w:rPr>
          <w:rFonts w:ascii="Arial" w:hAnsi="Arial" w:cs="Arial"/>
          <w:color w:val="000000"/>
          <w:sz w:val="22"/>
          <w:szCs w:val="22"/>
        </w:rPr>
        <w:t xml:space="preserve">Appreciate the ongoing efforts, especially at the local and regional level, </w:t>
      </w:r>
      <w:r w:rsidRPr="006353AD">
        <w:rPr>
          <w:rFonts w:ascii="Arial" w:hAnsi="Arial" w:cs="Arial"/>
          <w:sz w:val="22"/>
          <w:szCs w:val="22"/>
        </w:rPr>
        <w:t>to work towards developing the Wadden Sea region into a CO</w:t>
      </w:r>
      <w:r w:rsidRPr="006353AD">
        <w:rPr>
          <w:rFonts w:ascii="Arial" w:hAnsi="Arial" w:cs="Arial"/>
          <w:sz w:val="22"/>
          <w:szCs w:val="22"/>
          <w:vertAlign w:val="subscript"/>
        </w:rPr>
        <w:t>2</w:t>
      </w:r>
      <w:r w:rsidRPr="006353AD">
        <w:rPr>
          <w:rFonts w:ascii="Arial" w:hAnsi="Arial" w:cs="Arial"/>
          <w:sz w:val="22"/>
          <w:szCs w:val="22"/>
        </w:rPr>
        <w:t>-neutral area</w:t>
      </w:r>
      <w:ins w:id="86" w:author="Autor">
        <w:r w:rsidRPr="006353AD">
          <w:rPr>
            <w:rFonts w:ascii="Arial" w:hAnsi="Arial" w:cs="Arial"/>
            <w:sz w:val="22"/>
            <w:szCs w:val="22"/>
          </w:rPr>
          <w:t>, and reconfirm the Sylt Declaration §24</w:t>
        </w:r>
        <w:r>
          <w:rPr>
            <w:rFonts w:ascii="Arial" w:hAnsi="Arial" w:cs="Arial"/>
            <w:sz w:val="22"/>
            <w:szCs w:val="22"/>
          </w:rPr>
          <w:t>.</w:t>
        </w:r>
        <w:r w:rsidRPr="006353AD">
          <w:rPr>
            <w:rFonts w:ascii="Arial" w:hAnsi="Arial" w:cs="Arial"/>
            <w:sz w:val="22"/>
            <w:szCs w:val="22"/>
          </w:rPr>
          <w:t xml:space="preserve"> </w:t>
        </w:r>
      </w:ins>
      <w:del w:id="87" w:author="Autor">
        <w:r w:rsidRPr="006353AD" w:rsidDel="007F5E96">
          <w:rPr>
            <w:rFonts w:ascii="Arial" w:hAnsi="Arial" w:cs="Arial"/>
            <w:sz w:val="22"/>
            <w:szCs w:val="22"/>
          </w:rPr>
          <w:delText>.</w:delText>
        </w:r>
      </w:del>
    </w:p>
    <w:p w:rsidR="0074176F" w:rsidRPr="007F5E96" w:rsidRDefault="0074176F" w:rsidP="0074176F">
      <w:pPr>
        <w:tabs>
          <w:tab w:val="num" w:pos="360"/>
        </w:tabs>
        <w:rPr>
          <w:rFonts w:ascii="Arial" w:hAnsi="Arial" w:cs="Arial"/>
          <w:sz w:val="22"/>
          <w:szCs w:val="22"/>
        </w:rPr>
      </w:pPr>
    </w:p>
    <w:p w:rsidR="0074176F" w:rsidRPr="00B2396F" w:rsidRDefault="0074176F" w:rsidP="0074176F">
      <w:pPr>
        <w:tabs>
          <w:tab w:val="num" w:pos="360"/>
        </w:tabs>
        <w:rPr>
          <w:rFonts w:ascii="Arial" w:hAnsi="Arial" w:cs="Arial"/>
          <w:b/>
          <w:sz w:val="22"/>
          <w:szCs w:val="22"/>
        </w:rPr>
      </w:pPr>
      <w:r w:rsidRPr="00B2396F">
        <w:rPr>
          <w:rFonts w:ascii="Arial" w:hAnsi="Arial" w:cs="Arial"/>
          <w:b/>
          <w:sz w:val="22"/>
          <w:szCs w:val="22"/>
        </w:rPr>
        <w:t xml:space="preserve">Climate </w:t>
      </w:r>
      <w:ins w:id="88" w:author="Autor">
        <w:r>
          <w:rPr>
            <w:rFonts w:ascii="Arial" w:hAnsi="Arial" w:cs="Arial"/>
            <w:b/>
            <w:sz w:val="22"/>
            <w:szCs w:val="22"/>
          </w:rPr>
          <w:t xml:space="preserve">Change </w:t>
        </w:r>
      </w:ins>
      <w:r w:rsidRPr="00B2396F">
        <w:rPr>
          <w:rFonts w:ascii="Arial" w:hAnsi="Arial" w:cs="Arial"/>
          <w:b/>
          <w:sz w:val="22"/>
          <w:szCs w:val="22"/>
        </w:rPr>
        <w:t>Adaptation</w:t>
      </w:r>
    </w:p>
    <w:p w:rsidR="0074176F" w:rsidRDefault="0074176F" w:rsidP="0074176F">
      <w:pPr>
        <w:tabs>
          <w:tab w:val="num" w:pos="360"/>
        </w:tabs>
        <w:rPr>
          <w:rFonts w:ascii="Arial" w:hAnsi="Arial" w:cs="Arial"/>
          <w:sz w:val="22"/>
          <w:szCs w:val="22"/>
        </w:rPr>
      </w:pPr>
    </w:p>
    <w:p w:rsidR="0074176F" w:rsidRPr="00882165" w:rsidRDefault="0074176F" w:rsidP="0074176F">
      <w:pPr>
        <w:pStyle w:val="Listenabsatz"/>
        <w:numPr>
          <w:ilvl w:val="0"/>
          <w:numId w:val="7"/>
        </w:numPr>
        <w:rPr>
          <w:rFonts w:ascii="Arial" w:hAnsi="Arial" w:cs="Arial"/>
          <w:sz w:val="22"/>
          <w:szCs w:val="22"/>
        </w:rPr>
      </w:pPr>
      <w:r w:rsidRPr="007456AC">
        <w:rPr>
          <w:rFonts w:ascii="Arial" w:hAnsi="Arial" w:cs="Arial"/>
          <w:sz w:val="22"/>
          <w:szCs w:val="22"/>
        </w:rPr>
        <w:t>Acknowledge</w:t>
      </w:r>
      <w:r w:rsidRPr="00882165">
        <w:rPr>
          <w:rFonts w:ascii="Arial" w:hAnsi="Arial" w:cs="Arial"/>
          <w:sz w:val="22"/>
          <w:szCs w:val="22"/>
        </w:rPr>
        <w:t xml:space="preserve"> that the overall goal of climate change adaptation in the Wadden Sea Area</w:t>
      </w:r>
      <w:r>
        <w:rPr>
          <w:rFonts w:ascii="Arial" w:hAnsi="Arial" w:cs="Arial"/>
          <w:sz w:val="22"/>
          <w:szCs w:val="22"/>
        </w:rPr>
        <w:t xml:space="preserve"> </w:t>
      </w:r>
      <w:r w:rsidRPr="00882165">
        <w:rPr>
          <w:rFonts w:ascii="Arial" w:hAnsi="Arial" w:cs="Arial"/>
          <w:sz w:val="22"/>
          <w:szCs w:val="22"/>
        </w:rPr>
        <w:t xml:space="preserve">is to safeguard and promote the qualities and integrity of the area as a natural and </w:t>
      </w:r>
      <w:r w:rsidRPr="00882165">
        <w:rPr>
          <w:rFonts w:ascii="Arial" w:hAnsi="Arial" w:cs="Arial"/>
          <w:sz w:val="22"/>
          <w:szCs w:val="22"/>
        </w:rPr>
        <w:lastRenderedPageBreak/>
        <w:t>sustainable ecosystem whilst ensuring the safety of the inhabitants and visitors, as well as the cultural heritage and landscape assets and sustainable human use</w:t>
      </w:r>
      <w:ins w:id="89" w:author="Autor">
        <w:r>
          <w:rPr>
            <w:rFonts w:ascii="Arial" w:hAnsi="Arial" w:cs="Arial"/>
            <w:sz w:val="22"/>
            <w:szCs w:val="22"/>
          </w:rPr>
          <w:t>.</w:t>
        </w:r>
      </w:ins>
    </w:p>
    <w:p w:rsidR="0074176F" w:rsidRPr="00882165" w:rsidRDefault="0074176F" w:rsidP="0074176F">
      <w:pPr>
        <w:rPr>
          <w:rFonts w:ascii="Arial" w:hAnsi="Arial" w:cs="Arial"/>
          <w:sz w:val="22"/>
          <w:szCs w:val="22"/>
        </w:rPr>
      </w:pPr>
    </w:p>
    <w:p w:rsidR="0074176F" w:rsidRPr="00882165" w:rsidRDefault="0074176F" w:rsidP="0074176F">
      <w:pPr>
        <w:pStyle w:val="Listenabsatz"/>
        <w:numPr>
          <w:ilvl w:val="0"/>
          <w:numId w:val="7"/>
        </w:numPr>
        <w:rPr>
          <w:rFonts w:ascii="Arial" w:hAnsi="Arial" w:cs="Arial"/>
          <w:sz w:val="22"/>
          <w:szCs w:val="22"/>
        </w:rPr>
      </w:pPr>
      <w:r w:rsidRPr="007456AC">
        <w:rPr>
          <w:rFonts w:ascii="Arial" w:hAnsi="Arial" w:cs="Arial"/>
          <w:sz w:val="22"/>
          <w:szCs w:val="22"/>
        </w:rPr>
        <w:t>Adopt</w:t>
      </w:r>
      <w:r w:rsidRPr="00882165">
        <w:rPr>
          <w:rFonts w:ascii="Arial" w:hAnsi="Arial" w:cs="Arial"/>
          <w:sz w:val="22"/>
          <w:szCs w:val="22"/>
        </w:rPr>
        <w:t xml:space="preserve"> a trilateral Climate Adaptation Strategy as in Annex </w:t>
      </w:r>
      <w:ins w:id="90" w:author="Autor">
        <w:r>
          <w:rPr>
            <w:rFonts w:ascii="Arial" w:hAnsi="Arial" w:cs="Arial"/>
            <w:sz w:val="22"/>
            <w:szCs w:val="22"/>
          </w:rPr>
          <w:t>6</w:t>
        </w:r>
      </w:ins>
      <w:del w:id="91" w:author="Autor">
        <w:r w:rsidRPr="00882165" w:rsidDel="005F7975">
          <w:rPr>
            <w:rFonts w:ascii="Arial" w:hAnsi="Arial" w:cs="Arial"/>
            <w:sz w:val="22"/>
            <w:szCs w:val="22"/>
          </w:rPr>
          <w:delText>#</w:delText>
        </w:r>
      </w:del>
      <w:r w:rsidRPr="00882165">
        <w:rPr>
          <w:rFonts w:ascii="Arial" w:hAnsi="Arial" w:cs="Arial"/>
          <w:sz w:val="22"/>
          <w:szCs w:val="22"/>
        </w:rPr>
        <w:t xml:space="preserve"> on increasing resilience to climate change that is based upon the recognition that dealing with climate change requires the integration of many sectors, activities and fields of expertise and </w:t>
      </w:r>
      <w:del w:id="92" w:author="Autor">
        <w:r w:rsidRPr="00882165" w:rsidDel="00F30CB0">
          <w:rPr>
            <w:rFonts w:ascii="Arial" w:hAnsi="Arial" w:cs="Arial"/>
            <w:b/>
            <w:sz w:val="22"/>
            <w:szCs w:val="22"/>
          </w:rPr>
          <w:delText>commit</w:delText>
        </w:r>
        <w:r w:rsidRPr="00882165" w:rsidDel="00F30CB0">
          <w:rPr>
            <w:rFonts w:ascii="Arial" w:hAnsi="Arial" w:cs="Arial"/>
            <w:sz w:val="22"/>
            <w:szCs w:val="22"/>
          </w:rPr>
          <w:delText xml:space="preserve"> </w:delText>
        </w:r>
        <w:r w:rsidRPr="005F7975" w:rsidDel="00F30CB0">
          <w:rPr>
            <w:rFonts w:ascii="Arial" w:hAnsi="Arial" w:cs="Arial"/>
            <w:sz w:val="22"/>
            <w:szCs w:val="22"/>
          </w:rPr>
          <w:delText>themselves</w:delText>
        </w:r>
      </w:del>
      <w:ins w:id="93" w:author="Autor">
        <w:r w:rsidRPr="0088750E">
          <w:rPr>
            <w:rFonts w:ascii="Arial" w:hAnsi="Arial" w:cs="Arial"/>
            <w:sz w:val="22"/>
            <w:szCs w:val="22"/>
          </w:rPr>
          <w:t>strive</w:t>
        </w:r>
      </w:ins>
      <w:r w:rsidRPr="00882165">
        <w:rPr>
          <w:rFonts w:ascii="Arial" w:hAnsi="Arial" w:cs="Arial"/>
          <w:sz w:val="22"/>
          <w:szCs w:val="22"/>
        </w:rPr>
        <w:t xml:space="preserve"> to implement the priority issues from the Strategy.</w:t>
      </w:r>
    </w:p>
    <w:p w:rsidR="0074176F" w:rsidRPr="00882165" w:rsidRDefault="0074176F" w:rsidP="0074176F">
      <w:pPr>
        <w:pStyle w:val="Listenabsatz"/>
        <w:rPr>
          <w:rFonts w:ascii="Arial" w:hAnsi="Arial" w:cs="Arial"/>
          <w:sz w:val="22"/>
          <w:szCs w:val="22"/>
        </w:rPr>
      </w:pPr>
    </w:p>
    <w:p w:rsidR="0074176F" w:rsidRPr="00882165" w:rsidRDefault="0074176F" w:rsidP="0074176F">
      <w:pPr>
        <w:pStyle w:val="Listenabsatz"/>
        <w:numPr>
          <w:ilvl w:val="0"/>
          <w:numId w:val="7"/>
        </w:numPr>
        <w:rPr>
          <w:rFonts w:ascii="Arial" w:hAnsi="Arial" w:cs="Arial"/>
          <w:sz w:val="22"/>
          <w:szCs w:val="22"/>
        </w:rPr>
      </w:pPr>
      <w:r w:rsidRPr="007456AC">
        <w:rPr>
          <w:rFonts w:ascii="Arial" w:hAnsi="Arial" w:cs="Arial"/>
          <w:sz w:val="22"/>
          <w:szCs w:val="22"/>
        </w:rPr>
        <w:t>Recognise</w:t>
      </w:r>
      <w:r w:rsidRPr="00882165">
        <w:rPr>
          <w:rFonts w:ascii="Arial" w:hAnsi="Arial" w:cs="Arial"/>
          <w:sz w:val="22"/>
          <w:szCs w:val="22"/>
        </w:rPr>
        <w:t xml:space="preserve"> that spatial planning is an important instrument that can be used to achieve the objectives of climate change adaptation and for safeguarding a good interplay between different layers of governments and non-governmental organisations, and between different sectoral interests</w:t>
      </w:r>
      <w:r>
        <w:rPr>
          <w:rFonts w:ascii="Arial" w:hAnsi="Arial" w:cs="Arial"/>
          <w:sz w:val="22"/>
          <w:szCs w:val="22"/>
        </w:rPr>
        <w:t xml:space="preserve"> and also focus on integration</w:t>
      </w:r>
      <w:del w:id="94" w:author="Autor">
        <w:r w:rsidDel="005F7975">
          <w:rPr>
            <w:rFonts w:ascii="Arial" w:hAnsi="Arial" w:cs="Arial"/>
            <w:sz w:val="22"/>
            <w:szCs w:val="22"/>
          </w:rPr>
          <w:delText xml:space="preserve"> </w:delText>
        </w:r>
      </w:del>
      <w:ins w:id="95" w:author="Autor">
        <w:r>
          <w:rPr>
            <w:rFonts w:ascii="Arial" w:hAnsi="Arial" w:cs="Arial"/>
            <w:sz w:val="22"/>
            <w:szCs w:val="22"/>
          </w:rPr>
          <w:t>.</w:t>
        </w:r>
      </w:ins>
    </w:p>
    <w:p w:rsidR="0074176F" w:rsidRPr="00882165" w:rsidRDefault="0074176F" w:rsidP="0074176F">
      <w:pPr>
        <w:rPr>
          <w:rFonts w:ascii="Arial" w:hAnsi="Arial" w:cs="Arial"/>
          <w:sz w:val="22"/>
          <w:szCs w:val="22"/>
        </w:rPr>
      </w:pPr>
    </w:p>
    <w:p w:rsidR="0074176F" w:rsidRDefault="0074176F" w:rsidP="0074176F">
      <w:pPr>
        <w:pStyle w:val="Listenabsatz"/>
        <w:numPr>
          <w:ilvl w:val="0"/>
          <w:numId w:val="7"/>
        </w:numPr>
        <w:rPr>
          <w:rFonts w:ascii="Arial" w:hAnsi="Arial" w:cs="Arial"/>
          <w:sz w:val="22"/>
          <w:szCs w:val="22"/>
        </w:rPr>
      </w:pPr>
      <w:r w:rsidRPr="007456AC">
        <w:rPr>
          <w:rFonts w:ascii="Arial" w:hAnsi="Arial" w:cs="Arial"/>
          <w:sz w:val="22"/>
          <w:szCs w:val="22"/>
        </w:rPr>
        <w:t>Express their intention</w:t>
      </w:r>
      <w:r>
        <w:rPr>
          <w:rFonts w:ascii="Arial" w:hAnsi="Arial" w:cs="Arial"/>
          <w:b/>
          <w:sz w:val="22"/>
          <w:szCs w:val="22"/>
        </w:rPr>
        <w:t xml:space="preserve"> </w:t>
      </w:r>
      <w:r w:rsidRPr="00882165">
        <w:rPr>
          <w:rFonts w:ascii="Arial" w:hAnsi="Arial" w:cs="Arial"/>
          <w:sz w:val="22"/>
          <w:szCs w:val="22"/>
        </w:rPr>
        <w:t>to implement the trilateral climate change adaptation principles and objectives in their spatial planning process as far as possible, in particular at the local and regional level, also focusing on the integration of land- and sea-based activities</w:t>
      </w:r>
      <w:ins w:id="96" w:author="Autor">
        <w:r>
          <w:rPr>
            <w:rFonts w:ascii="Arial" w:hAnsi="Arial" w:cs="Arial"/>
            <w:sz w:val="22"/>
            <w:szCs w:val="22"/>
          </w:rPr>
          <w:t>.</w:t>
        </w:r>
      </w:ins>
    </w:p>
    <w:p w:rsidR="0074176F" w:rsidRPr="00B31390" w:rsidRDefault="0074176F" w:rsidP="0074176F">
      <w:pPr>
        <w:pStyle w:val="Listenabsatz"/>
        <w:rPr>
          <w:rFonts w:ascii="Arial" w:hAnsi="Arial" w:cs="Arial"/>
          <w:sz w:val="22"/>
          <w:szCs w:val="22"/>
        </w:rPr>
      </w:pPr>
    </w:p>
    <w:p w:rsidR="0074176F" w:rsidRPr="00B31390" w:rsidRDefault="0074176F" w:rsidP="0074176F">
      <w:pPr>
        <w:contextualSpacing/>
        <w:rPr>
          <w:rFonts w:ascii="Arial" w:hAnsi="Arial" w:cs="Arial"/>
          <w:sz w:val="22"/>
          <w:szCs w:val="22"/>
        </w:rPr>
      </w:pPr>
      <w:ins w:id="97" w:author="Autor">
        <w:r>
          <w:rPr>
            <w:rFonts w:ascii="Arial" w:hAnsi="Arial" w:cs="Arial"/>
            <w:sz w:val="22"/>
            <w:szCs w:val="22"/>
          </w:rPr>
          <w:t>Monitor the implementation of the climate change adaptation strategy and embed the results in long-term trilateral climate change policies, including best practices for adapting to climate change.</w:t>
        </w:r>
      </w:ins>
    </w:p>
    <w:p w:rsidR="0074176F" w:rsidRPr="00882165" w:rsidRDefault="0074176F" w:rsidP="0074176F">
      <w:pPr>
        <w:rPr>
          <w:rFonts w:ascii="Arial" w:hAnsi="Arial" w:cs="Arial"/>
          <w:sz w:val="22"/>
          <w:szCs w:val="22"/>
        </w:rPr>
      </w:pPr>
    </w:p>
    <w:p w:rsidR="0074176F" w:rsidRPr="00882165" w:rsidDel="00F30CB0" w:rsidRDefault="0074176F" w:rsidP="0074176F">
      <w:pPr>
        <w:pStyle w:val="Listenabsatz"/>
        <w:numPr>
          <w:ilvl w:val="0"/>
          <w:numId w:val="7"/>
        </w:numPr>
        <w:rPr>
          <w:del w:id="98" w:author="Autor"/>
          <w:rFonts w:ascii="Arial" w:hAnsi="Arial" w:cs="Arial"/>
          <w:sz w:val="22"/>
          <w:szCs w:val="22"/>
        </w:rPr>
      </w:pPr>
      <w:del w:id="99" w:author="Autor">
        <w:r w:rsidRPr="007456AC" w:rsidDel="00F30CB0">
          <w:rPr>
            <w:rFonts w:ascii="Arial" w:hAnsi="Arial" w:cs="Arial"/>
            <w:sz w:val="22"/>
            <w:szCs w:val="22"/>
          </w:rPr>
          <w:delText>Install</w:delText>
        </w:r>
        <w:r w:rsidRPr="00882165" w:rsidDel="00F30CB0">
          <w:rPr>
            <w:rFonts w:ascii="Arial" w:hAnsi="Arial" w:cs="Arial"/>
            <w:sz w:val="22"/>
            <w:szCs w:val="22"/>
          </w:rPr>
          <w:delText xml:space="preserve"> a trilateral expert group for monitoring the implementation of the Climate Change Adaptation Strategy and for providing advice on long-term trilateral climate change policies, based upon progressing knowledge about impacts of climate change and best practices for adapting to climate change impacts.</w:delText>
        </w:r>
      </w:del>
    </w:p>
    <w:p w:rsidR="0074176F" w:rsidRPr="00882165" w:rsidRDefault="0074176F" w:rsidP="0074176F">
      <w:pPr>
        <w:pStyle w:val="Listenabsatz"/>
        <w:rPr>
          <w:rFonts w:ascii="Arial" w:hAnsi="Arial" w:cs="Arial"/>
          <w:sz w:val="22"/>
          <w:szCs w:val="22"/>
        </w:rPr>
      </w:pPr>
    </w:p>
    <w:p w:rsidR="0074176F" w:rsidRPr="00882165" w:rsidRDefault="0074176F" w:rsidP="0074176F">
      <w:pPr>
        <w:pStyle w:val="Listenabsatz"/>
        <w:numPr>
          <w:ilvl w:val="0"/>
          <w:numId w:val="7"/>
        </w:numPr>
        <w:rPr>
          <w:rFonts w:ascii="Arial" w:hAnsi="Arial" w:cs="Arial"/>
          <w:sz w:val="22"/>
          <w:szCs w:val="22"/>
        </w:rPr>
      </w:pPr>
      <w:r w:rsidRPr="007456AC">
        <w:rPr>
          <w:rFonts w:ascii="Arial" w:hAnsi="Arial" w:cs="Arial"/>
          <w:sz w:val="22"/>
          <w:szCs w:val="22"/>
        </w:rPr>
        <w:t>Recognize</w:t>
      </w:r>
      <w:r w:rsidRPr="00882165">
        <w:rPr>
          <w:rFonts w:ascii="Arial" w:hAnsi="Arial" w:cs="Arial"/>
          <w:sz w:val="22"/>
          <w:szCs w:val="22"/>
        </w:rPr>
        <w:t xml:space="preserve"> that the morphological development under sea level rise is a critical element of the natural resilience of  the Wadden Sea and that trilateral cooperation for the exchange of knowledge on this subject is essential</w:t>
      </w:r>
      <w:ins w:id="100" w:author="Autor">
        <w:r>
          <w:rPr>
            <w:rFonts w:ascii="Arial" w:hAnsi="Arial" w:cs="Arial"/>
            <w:sz w:val="22"/>
            <w:szCs w:val="22"/>
          </w:rPr>
          <w:t>.</w:t>
        </w:r>
      </w:ins>
    </w:p>
    <w:p w:rsidR="0074176F" w:rsidRPr="00882165" w:rsidRDefault="0074176F" w:rsidP="0074176F">
      <w:pPr>
        <w:pStyle w:val="Listenabsatz"/>
        <w:rPr>
          <w:rFonts w:ascii="Arial" w:hAnsi="Arial" w:cs="Arial"/>
          <w:sz w:val="22"/>
          <w:szCs w:val="22"/>
        </w:rPr>
      </w:pPr>
    </w:p>
    <w:p w:rsidR="0074176F" w:rsidRPr="00882165" w:rsidRDefault="0074176F" w:rsidP="0074176F">
      <w:pPr>
        <w:pStyle w:val="Listenabsatz"/>
        <w:numPr>
          <w:ilvl w:val="0"/>
          <w:numId w:val="7"/>
        </w:numPr>
        <w:rPr>
          <w:rFonts w:ascii="Arial" w:hAnsi="Arial" w:cs="Arial"/>
          <w:sz w:val="22"/>
          <w:szCs w:val="22"/>
        </w:rPr>
      </w:pPr>
      <w:r w:rsidRPr="007456AC">
        <w:rPr>
          <w:rFonts w:ascii="Arial" w:hAnsi="Arial" w:cs="Arial"/>
          <w:sz w:val="22"/>
          <w:szCs w:val="22"/>
        </w:rPr>
        <w:t>Welcome</w:t>
      </w:r>
      <w:r>
        <w:rPr>
          <w:rFonts w:ascii="Arial" w:hAnsi="Arial" w:cs="Arial"/>
          <w:b/>
          <w:sz w:val="22"/>
          <w:szCs w:val="22"/>
        </w:rPr>
        <w:t xml:space="preserve"> </w:t>
      </w:r>
      <w:r w:rsidRPr="00882165">
        <w:rPr>
          <w:rFonts w:ascii="Arial" w:hAnsi="Arial" w:cs="Arial"/>
          <w:sz w:val="22"/>
          <w:szCs w:val="22"/>
        </w:rPr>
        <w:t xml:space="preserve">the successful initiation of a trilateral study on  sedimentation behaviour in different tidal basins and </w:t>
      </w:r>
      <w:r w:rsidRPr="0088750E">
        <w:rPr>
          <w:rFonts w:ascii="Arial" w:hAnsi="Arial" w:cs="Arial"/>
          <w:sz w:val="22"/>
          <w:szCs w:val="22"/>
        </w:rPr>
        <w:t>acknowledge</w:t>
      </w:r>
      <w:r w:rsidRPr="00882165">
        <w:rPr>
          <w:rFonts w:ascii="Arial" w:hAnsi="Arial" w:cs="Arial"/>
          <w:sz w:val="22"/>
          <w:szCs w:val="22"/>
        </w:rPr>
        <w:t xml:space="preserve"> that the study has already in its first year delivered  an exchange of knowledge and expertise between institutions and agencies in the Wadden Sea countries</w:t>
      </w:r>
      <w:ins w:id="101" w:author="Autor">
        <w:r>
          <w:rPr>
            <w:rFonts w:ascii="Arial" w:hAnsi="Arial" w:cs="Arial"/>
            <w:sz w:val="22"/>
            <w:szCs w:val="22"/>
          </w:rPr>
          <w:t xml:space="preserve"> and support its further continuation.</w:t>
        </w:r>
      </w:ins>
    </w:p>
    <w:p w:rsidR="0074176F" w:rsidRPr="00882165" w:rsidRDefault="0074176F" w:rsidP="0074176F">
      <w:pPr>
        <w:pStyle w:val="Listenabsatz"/>
        <w:rPr>
          <w:rFonts w:ascii="Arial" w:hAnsi="Arial" w:cs="Arial"/>
          <w:sz w:val="22"/>
          <w:szCs w:val="22"/>
        </w:rPr>
      </w:pPr>
    </w:p>
    <w:p w:rsidR="0074176F" w:rsidRPr="00882165" w:rsidDel="00F30CB0" w:rsidRDefault="0074176F" w:rsidP="0074176F">
      <w:pPr>
        <w:pStyle w:val="Listenabsatz"/>
        <w:numPr>
          <w:ilvl w:val="0"/>
          <w:numId w:val="7"/>
        </w:numPr>
        <w:rPr>
          <w:del w:id="102" w:author="Autor"/>
          <w:rFonts w:ascii="Arial" w:hAnsi="Arial" w:cs="Arial"/>
          <w:sz w:val="22"/>
          <w:szCs w:val="22"/>
        </w:rPr>
      </w:pPr>
      <w:del w:id="103" w:author="Autor">
        <w:r w:rsidRPr="007456AC" w:rsidDel="00F30CB0">
          <w:rPr>
            <w:rFonts w:ascii="Arial" w:hAnsi="Arial" w:cs="Arial"/>
            <w:sz w:val="22"/>
            <w:szCs w:val="22"/>
          </w:rPr>
          <w:delText>Support</w:delText>
        </w:r>
        <w:r w:rsidRPr="00882165" w:rsidDel="00F30CB0">
          <w:rPr>
            <w:rFonts w:ascii="Arial" w:hAnsi="Arial" w:cs="Arial"/>
            <w:sz w:val="22"/>
            <w:szCs w:val="22"/>
          </w:rPr>
          <w:delText xml:space="preserve"> the continuation of the study, amongst others by promoting and supporting the exchange of monitoring data, models and personnel.</w:delText>
        </w:r>
      </w:del>
    </w:p>
    <w:p w:rsidR="0074176F" w:rsidRPr="00882165" w:rsidRDefault="0074176F" w:rsidP="0074176F">
      <w:pPr>
        <w:tabs>
          <w:tab w:val="num" w:pos="360"/>
        </w:tabs>
        <w:rPr>
          <w:rFonts w:ascii="Arial" w:hAnsi="Arial" w:cs="Arial"/>
          <w:b/>
          <w:sz w:val="22"/>
          <w:szCs w:val="22"/>
        </w:rPr>
      </w:pPr>
    </w:p>
    <w:p w:rsidR="0074176F" w:rsidRDefault="0074176F" w:rsidP="0074176F">
      <w:pPr>
        <w:tabs>
          <w:tab w:val="num" w:pos="360"/>
        </w:tabs>
        <w:rPr>
          <w:rFonts w:ascii="Arial" w:hAnsi="Arial" w:cs="Arial"/>
          <w:sz w:val="22"/>
          <w:szCs w:val="22"/>
        </w:rPr>
      </w:pPr>
    </w:p>
    <w:p w:rsidR="0074176F" w:rsidDel="00536C68" w:rsidRDefault="0074176F" w:rsidP="0074176F">
      <w:pPr>
        <w:tabs>
          <w:tab w:val="num" w:pos="360"/>
        </w:tabs>
        <w:rPr>
          <w:del w:id="104" w:author="Autor"/>
          <w:rFonts w:ascii="Arial" w:hAnsi="Arial" w:cs="Arial"/>
          <w:sz w:val="22"/>
          <w:szCs w:val="22"/>
        </w:rPr>
      </w:pPr>
    </w:p>
    <w:p w:rsidR="0074176F" w:rsidRPr="00797D47" w:rsidRDefault="0074176F" w:rsidP="0074176F">
      <w:pPr>
        <w:rPr>
          <w:rFonts w:ascii="Arial" w:hAnsi="Arial" w:cs="Arial"/>
          <w:b/>
          <w:bCs/>
          <w:sz w:val="22"/>
          <w:szCs w:val="22"/>
        </w:rPr>
      </w:pPr>
      <w:r w:rsidRPr="00797D47">
        <w:rPr>
          <w:rFonts w:ascii="Arial" w:hAnsi="Arial" w:cs="Arial"/>
          <w:b/>
          <w:bCs/>
          <w:sz w:val="22"/>
          <w:szCs w:val="22"/>
        </w:rPr>
        <w:t>MARITIME SAFETY AND POLLUTION PREVENTION OF SHIPPING</w:t>
      </w:r>
    </w:p>
    <w:p w:rsidR="0074176F" w:rsidRDefault="0074176F" w:rsidP="0074176F">
      <w:pPr>
        <w:keepNext/>
        <w:rPr>
          <w:rFonts w:ascii="Arial" w:hAnsi="Arial" w:cs="Arial"/>
          <w:sz w:val="22"/>
          <w:szCs w:val="22"/>
        </w:rPr>
      </w:pPr>
    </w:p>
    <w:p w:rsidR="0074176F" w:rsidRDefault="0074176F" w:rsidP="0074176F">
      <w:pPr>
        <w:numPr>
          <w:ilvl w:val="0"/>
          <w:numId w:val="7"/>
        </w:numPr>
        <w:spacing w:after="240"/>
        <w:rPr>
          <w:rFonts w:ascii="Arial" w:hAnsi="Arial" w:cs="Arial"/>
          <w:sz w:val="22"/>
          <w:szCs w:val="22"/>
        </w:rPr>
      </w:pPr>
      <w:r>
        <w:rPr>
          <w:rFonts w:ascii="Arial" w:hAnsi="Arial" w:cs="Arial"/>
          <w:sz w:val="22"/>
          <w:szCs w:val="22"/>
        </w:rPr>
        <w:t xml:space="preserve">Welcome the engagement of the stakeholders in implementing the agreements of the Sylt Declaration and </w:t>
      </w:r>
      <w:del w:id="105" w:author="Autor">
        <w:r w:rsidDel="00770071">
          <w:rPr>
            <w:rFonts w:ascii="Arial" w:hAnsi="Arial" w:cs="Arial"/>
            <w:sz w:val="22"/>
            <w:szCs w:val="22"/>
          </w:rPr>
          <w:delText>in developing</w:delText>
        </w:r>
      </w:del>
      <w:ins w:id="106" w:author="Autor">
        <w:r>
          <w:rPr>
            <w:rFonts w:ascii="Arial" w:hAnsi="Arial" w:cs="Arial"/>
            <w:sz w:val="22"/>
            <w:szCs w:val="22"/>
          </w:rPr>
          <w:t xml:space="preserve"> having developed</w:t>
        </w:r>
      </w:ins>
      <w:r>
        <w:rPr>
          <w:rFonts w:ascii="Arial" w:hAnsi="Arial" w:cs="Arial"/>
          <w:sz w:val="22"/>
          <w:szCs w:val="22"/>
        </w:rPr>
        <w:t xml:space="preserve"> the vision and </w:t>
      </w:r>
      <w:del w:id="107" w:author="Autor">
        <w:r w:rsidDel="00770071">
          <w:rPr>
            <w:rFonts w:ascii="Arial" w:hAnsi="Arial" w:cs="Arial"/>
            <w:sz w:val="22"/>
            <w:szCs w:val="22"/>
          </w:rPr>
          <w:delText>further actions</w:delText>
        </w:r>
      </w:del>
      <w:ins w:id="108" w:author="Autor">
        <w:r>
          <w:rPr>
            <w:rFonts w:ascii="Arial" w:hAnsi="Arial" w:cs="Arial"/>
            <w:sz w:val="22"/>
            <w:szCs w:val="22"/>
          </w:rPr>
          <w:t xml:space="preserve"> operational plans</w:t>
        </w:r>
      </w:ins>
      <w:r>
        <w:rPr>
          <w:rFonts w:ascii="Arial" w:hAnsi="Arial" w:cs="Arial"/>
          <w:sz w:val="22"/>
          <w:szCs w:val="22"/>
        </w:rPr>
        <w:t xml:space="preserve"> relevant for the Wadden Sea Particularly Sensitive Sea Area.</w:t>
      </w:r>
    </w:p>
    <w:p w:rsidR="0074176F" w:rsidRDefault="0074176F" w:rsidP="0074176F">
      <w:pPr>
        <w:numPr>
          <w:ilvl w:val="0"/>
          <w:numId w:val="7"/>
        </w:numPr>
        <w:spacing w:after="240"/>
        <w:rPr>
          <w:rFonts w:ascii="Arial" w:hAnsi="Arial" w:cs="Arial"/>
          <w:sz w:val="22"/>
          <w:szCs w:val="22"/>
        </w:rPr>
      </w:pPr>
      <w:ins w:id="109" w:author="Autor">
        <w:r>
          <w:rPr>
            <w:rFonts w:ascii="Arial" w:hAnsi="Arial"/>
            <w:sz w:val="22"/>
          </w:rPr>
          <w:t>Appreciate the vision paper and operational plans and emphasize the importance of the maritime activities and safety of the Wadden Sea PSSA.</w:t>
        </w:r>
      </w:ins>
      <w:del w:id="110" w:author="Autor">
        <w:r w:rsidDel="000B1BCC">
          <w:rPr>
            <w:rFonts w:ascii="Arial" w:hAnsi="Arial" w:cs="Arial"/>
            <w:sz w:val="22"/>
            <w:szCs w:val="22"/>
          </w:rPr>
          <w:delText>Approval of the vision and the operational action plan to be annexed preceded by possibly underlining the importance of the maritime activities and safety for the Wadden Sea Region; the operational part of the vision has not yet been developed).</w:delText>
        </w:r>
      </w:del>
    </w:p>
    <w:p w:rsidR="0074176F" w:rsidRDefault="0074176F" w:rsidP="0074176F">
      <w:pPr>
        <w:numPr>
          <w:ilvl w:val="0"/>
          <w:numId w:val="7"/>
        </w:numPr>
        <w:spacing w:after="240"/>
        <w:rPr>
          <w:rFonts w:ascii="Arial" w:hAnsi="Arial" w:cs="Arial"/>
          <w:sz w:val="22"/>
          <w:szCs w:val="22"/>
        </w:rPr>
      </w:pPr>
      <w:ins w:id="111" w:author="Autor">
        <w:r>
          <w:rPr>
            <w:rFonts w:ascii="Arial" w:hAnsi="Arial" w:cs="Arial"/>
            <w:sz w:val="22"/>
            <w:szCs w:val="22"/>
          </w:rPr>
          <w:t xml:space="preserve">Instruct </w:t>
        </w:r>
        <w:r>
          <w:rPr>
            <w:rFonts w:ascii="Arial" w:hAnsi="Arial"/>
            <w:sz w:val="22"/>
          </w:rPr>
          <w:t>the Wadden Sea Board to use the operational plans as the basis for reviewing and accordingly implement the measures of the operational plan in order to achieve its objectives as in Annex 7</w:t>
        </w:r>
        <w:del w:id="112" w:author="Autor">
          <w:r w:rsidDel="005F7975">
            <w:rPr>
              <w:rFonts w:ascii="Arial" w:hAnsi="Arial"/>
              <w:sz w:val="22"/>
            </w:rPr>
            <w:delText>#</w:delText>
          </w:r>
        </w:del>
        <w:r>
          <w:rPr>
            <w:rFonts w:ascii="Arial" w:hAnsi="Arial"/>
            <w:sz w:val="22"/>
          </w:rPr>
          <w:t>.</w:t>
        </w:r>
        <w:del w:id="113" w:author="Autor">
          <w:r w:rsidDel="00536C68">
            <w:rPr>
              <w:rFonts w:ascii="Arial" w:hAnsi="Arial"/>
              <w:sz w:val="22"/>
            </w:rPr>
            <w:delText xml:space="preserve"> </w:delText>
          </w:r>
        </w:del>
      </w:ins>
      <w:del w:id="114" w:author="Autor">
        <w:r w:rsidDel="000B1BCC">
          <w:rPr>
            <w:rFonts w:ascii="Arial" w:hAnsi="Arial" w:cs="Arial"/>
            <w:sz w:val="22"/>
            <w:szCs w:val="22"/>
          </w:rPr>
          <w:delText>Agree to continue the close cooperation etc</w:delText>
        </w:r>
        <w:r w:rsidDel="00536C68">
          <w:rPr>
            <w:rFonts w:ascii="Arial" w:hAnsi="Arial" w:cs="Arial"/>
            <w:sz w:val="22"/>
            <w:szCs w:val="22"/>
          </w:rPr>
          <w:delText>.).</w:delText>
        </w:r>
      </w:del>
    </w:p>
    <w:p w:rsidR="0074176F" w:rsidRPr="00AC2B14" w:rsidRDefault="0074176F" w:rsidP="0074176F">
      <w:pPr>
        <w:numPr>
          <w:ilvl w:val="0"/>
          <w:numId w:val="7"/>
        </w:numPr>
        <w:spacing w:after="240"/>
        <w:rPr>
          <w:rFonts w:ascii="Arial" w:hAnsi="Arial" w:cs="Arial"/>
          <w:sz w:val="22"/>
          <w:szCs w:val="22"/>
        </w:rPr>
      </w:pPr>
      <w:ins w:id="115" w:author="Autor">
        <w:r>
          <w:rPr>
            <w:rFonts w:ascii="Arial" w:hAnsi="Arial"/>
            <w:sz w:val="22"/>
          </w:rPr>
          <w:lastRenderedPageBreak/>
          <w:t xml:space="preserve">Continue the dialogue between the competent shipping authorities and the nature conservation authorities in order to achieve an even higher level of safety and cooperation. </w:t>
        </w:r>
      </w:ins>
    </w:p>
    <w:p w:rsidR="0074176F" w:rsidRPr="00B65AB5" w:rsidRDefault="0074176F" w:rsidP="0074176F">
      <w:pPr>
        <w:numPr>
          <w:ilvl w:val="0"/>
          <w:numId w:val="7"/>
        </w:numPr>
        <w:spacing w:after="240"/>
        <w:rPr>
          <w:rFonts w:ascii="Arial" w:hAnsi="Arial" w:cs="Arial"/>
          <w:sz w:val="22"/>
          <w:szCs w:val="22"/>
        </w:rPr>
      </w:pPr>
      <w:r>
        <w:rPr>
          <w:rFonts w:ascii="Arial" w:hAnsi="Arial" w:cs="Arial"/>
          <w:sz w:val="22"/>
          <w:szCs w:val="22"/>
        </w:rPr>
        <w:t>Welcome and stimulate the further development of the green port concept.</w:t>
      </w:r>
    </w:p>
    <w:p w:rsidR="0074176F" w:rsidRDefault="0074176F" w:rsidP="0074176F">
      <w:pPr>
        <w:keepNext/>
        <w:tabs>
          <w:tab w:val="num" w:pos="360"/>
        </w:tabs>
        <w:rPr>
          <w:rFonts w:ascii="Arial" w:hAnsi="Arial" w:cs="Arial"/>
          <w:b/>
          <w:sz w:val="22"/>
          <w:szCs w:val="22"/>
        </w:rPr>
      </w:pPr>
    </w:p>
    <w:p w:rsidR="0074176F" w:rsidRDefault="0074176F" w:rsidP="0074176F">
      <w:pPr>
        <w:keepNext/>
        <w:tabs>
          <w:tab w:val="num" w:pos="360"/>
        </w:tabs>
        <w:rPr>
          <w:rFonts w:ascii="Arial" w:hAnsi="Arial" w:cs="Arial"/>
          <w:b/>
          <w:sz w:val="22"/>
          <w:szCs w:val="22"/>
        </w:rPr>
      </w:pPr>
      <w:r>
        <w:rPr>
          <w:rFonts w:ascii="Arial" w:hAnsi="Arial" w:cs="Arial"/>
          <w:b/>
          <w:sz w:val="22"/>
          <w:szCs w:val="22"/>
        </w:rPr>
        <w:t>TRILATERAL MONITORING AND ASSESSMENT PROGRAMME</w:t>
      </w:r>
    </w:p>
    <w:p w:rsidR="0074176F" w:rsidRPr="00166D6C" w:rsidRDefault="0074176F" w:rsidP="0074176F">
      <w:pPr>
        <w:keepNext/>
        <w:tabs>
          <w:tab w:val="num" w:pos="360"/>
        </w:tabs>
        <w:rPr>
          <w:rFonts w:ascii="Arial" w:hAnsi="Arial" w:cs="Arial"/>
          <w:b/>
          <w:sz w:val="22"/>
          <w:szCs w:val="22"/>
        </w:rPr>
      </w:pPr>
    </w:p>
    <w:p w:rsidR="0074176F" w:rsidRDefault="0074176F" w:rsidP="0074176F">
      <w:pPr>
        <w:numPr>
          <w:ilvl w:val="0"/>
          <w:numId w:val="7"/>
        </w:numPr>
        <w:rPr>
          <w:rFonts w:ascii="Arial" w:hAnsi="Arial" w:cs="Arial"/>
          <w:sz w:val="22"/>
          <w:szCs w:val="22"/>
        </w:rPr>
      </w:pPr>
      <w:r w:rsidRPr="008453D3">
        <w:rPr>
          <w:rFonts w:ascii="Arial" w:hAnsi="Arial" w:cs="Arial"/>
          <w:sz w:val="22"/>
          <w:szCs w:val="22"/>
        </w:rPr>
        <w:t>Reconfirm</w:t>
      </w:r>
      <w:r>
        <w:rPr>
          <w:rFonts w:ascii="Arial" w:hAnsi="Arial" w:cs="Arial"/>
          <w:sz w:val="22"/>
          <w:szCs w:val="22"/>
        </w:rPr>
        <w:t xml:space="preserve"> the central importance of the Trilateral Monitoring and Assessment Programme (TMAP), as the indispensable basis for joint quality status assessments, the Wadden Sea Plan and the successful management of the Wadden Sea within the European Natura 2000 network and as a World Heritage property.</w:t>
      </w:r>
    </w:p>
    <w:p w:rsidR="0074176F" w:rsidRDefault="0074176F" w:rsidP="0074176F">
      <w:pPr>
        <w:ind w:left="360"/>
        <w:rPr>
          <w:rFonts w:ascii="Arial" w:hAnsi="Arial" w:cs="Arial"/>
          <w:sz w:val="22"/>
          <w:szCs w:val="22"/>
        </w:rPr>
      </w:pPr>
    </w:p>
    <w:p w:rsidR="0074176F" w:rsidRPr="00020AED" w:rsidRDefault="0074176F" w:rsidP="0074176F">
      <w:pPr>
        <w:numPr>
          <w:ilvl w:val="0"/>
          <w:numId w:val="7"/>
        </w:numPr>
        <w:rPr>
          <w:rFonts w:ascii="Arial" w:hAnsi="Arial" w:cs="Arial"/>
          <w:sz w:val="22"/>
          <w:szCs w:val="22"/>
        </w:rPr>
      </w:pPr>
      <w:r>
        <w:rPr>
          <w:rFonts w:ascii="Arial" w:hAnsi="Arial" w:cs="Arial"/>
          <w:sz w:val="22"/>
          <w:szCs w:val="22"/>
        </w:rPr>
        <w:t xml:space="preserve">Adopt the long term common TMAP strategy </w:t>
      </w:r>
      <w:ins w:id="116" w:author="Autor">
        <w:r>
          <w:rPr>
            <w:rFonts w:ascii="Arial" w:hAnsi="Arial" w:cs="Arial"/>
            <w:sz w:val="22"/>
            <w:szCs w:val="22"/>
          </w:rPr>
          <w:t>as in Annex 8</w:t>
        </w:r>
        <w:del w:id="117" w:author="Autor">
          <w:r w:rsidDel="005F7975">
            <w:rPr>
              <w:rFonts w:ascii="Arial" w:hAnsi="Arial" w:cs="Arial"/>
              <w:sz w:val="22"/>
              <w:szCs w:val="22"/>
            </w:rPr>
            <w:delText>#</w:delText>
          </w:r>
        </w:del>
        <w:r>
          <w:rPr>
            <w:rFonts w:ascii="Arial" w:hAnsi="Arial" w:cs="Arial"/>
            <w:sz w:val="22"/>
            <w:szCs w:val="22"/>
          </w:rPr>
          <w:t xml:space="preserve"> </w:t>
        </w:r>
      </w:ins>
      <w:r>
        <w:rPr>
          <w:rFonts w:ascii="Arial" w:hAnsi="Arial" w:cs="Arial"/>
          <w:sz w:val="22"/>
          <w:szCs w:val="22"/>
        </w:rPr>
        <w:t>as the basis for the further development of the TMAP and to increase its value in implementing EU Directives and for a wider range of stakeholders including the further development of the information system to allow for a better access of the data.</w:t>
      </w:r>
    </w:p>
    <w:p w:rsidR="0074176F" w:rsidRDefault="0074176F" w:rsidP="0074176F">
      <w:pPr>
        <w:pStyle w:val="Listenabsatz"/>
        <w:rPr>
          <w:rFonts w:ascii="Arial" w:hAnsi="Arial" w:cs="Arial"/>
          <w:sz w:val="22"/>
          <w:szCs w:val="22"/>
        </w:rPr>
      </w:pPr>
    </w:p>
    <w:p w:rsidR="0074176F" w:rsidRDefault="0074176F" w:rsidP="0074176F">
      <w:pPr>
        <w:numPr>
          <w:ilvl w:val="0"/>
          <w:numId w:val="7"/>
        </w:numPr>
        <w:rPr>
          <w:rFonts w:ascii="Arial" w:hAnsi="Arial" w:cs="Arial"/>
          <w:sz w:val="22"/>
          <w:szCs w:val="22"/>
        </w:rPr>
      </w:pPr>
      <w:r>
        <w:rPr>
          <w:rFonts w:ascii="Arial" w:hAnsi="Arial" w:cs="Arial"/>
          <w:sz w:val="22"/>
          <w:szCs w:val="22"/>
        </w:rPr>
        <w:t xml:space="preserve">Agree to elaborate the next Wadden Sea Quality Status (Outlook) Report for </w:t>
      </w:r>
      <w:smartTag w:uri="urn:schemas-microsoft-com:office:smarttags" w:element="metricconverter">
        <w:smartTagPr>
          <w:attr w:name="ProductID" w:val="2016 in"/>
        </w:smartTagPr>
        <w:r>
          <w:rPr>
            <w:rFonts w:ascii="Arial" w:hAnsi="Arial" w:cs="Arial"/>
            <w:sz w:val="22"/>
            <w:szCs w:val="22"/>
          </w:rPr>
          <w:t>2016 in</w:t>
        </w:r>
      </w:smartTag>
      <w:r>
        <w:rPr>
          <w:rFonts w:ascii="Arial" w:hAnsi="Arial" w:cs="Arial"/>
          <w:sz w:val="22"/>
          <w:szCs w:val="22"/>
        </w:rPr>
        <w:t xml:space="preserve"> time for the 2017 Conference, in order also to be in line with the reporting cycles of the N2000 and </w:t>
      </w:r>
      <w:r w:rsidRPr="001C4728">
        <w:rPr>
          <w:rFonts w:ascii="Arial" w:hAnsi="Arial" w:cs="Arial"/>
          <w:sz w:val="22"/>
          <w:szCs w:val="22"/>
        </w:rPr>
        <w:t>Marine Strategy Framework Directives</w:t>
      </w:r>
      <w:r>
        <w:rPr>
          <w:rFonts w:ascii="Arial" w:hAnsi="Arial" w:cs="Arial"/>
          <w:sz w:val="22"/>
          <w:szCs w:val="22"/>
        </w:rPr>
        <w:t>.</w:t>
      </w:r>
    </w:p>
    <w:p w:rsidR="0074176F" w:rsidRDefault="0074176F" w:rsidP="0074176F">
      <w:pPr>
        <w:tabs>
          <w:tab w:val="num" w:pos="360"/>
        </w:tabs>
        <w:rPr>
          <w:rFonts w:ascii="Arial" w:hAnsi="Arial" w:cs="Arial"/>
          <w:b/>
          <w:sz w:val="22"/>
          <w:szCs w:val="22"/>
        </w:rPr>
      </w:pPr>
    </w:p>
    <w:p w:rsidR="0074176F" w:rsidRDefault="0074176F" w:rsidP="0074176F">
      <w:pPr>
        <w:rPr>
          <w:rFonts w:ascii="Arial" w:hAnsi="Arial" w:cs="Arial"/>
          <w:sz w:val="22"/>
          <w:szCs w:val="22"/>
        </w:rPr>
      </w:pPr>
      <w:r>
        <w:rPr>
          <w:rFonts w:ascii="Arial" w:hAnsi="Arial" w:cs="Arial"/>
          <w:sz w:val="22"/>
          <w:szCs w:val="22"/>
        </w:rPr>
        <w:t xml:space="preserve"> </w:t>
      </w:r>
    </w:p>
    <w:p w:rsidR="0074176F" w:rsidRDefault="0074176F" w:rsidP="0074176F">
      <w:pPr>
        <w:keepNext/>
        <w:tabs>
          <w:tab w:val="num" w:pos="360"/>
        </w:tabs>
        <w:rPr>
          <w:rFonts w:ascii="Arial" w:hAnsi="Arial" w:cs="Arial"/>
          <w:b/>
          <w:sz w:val="22"/>
          <w:szCs w:val="22"/>
        </w:rPr>
      </w:pPr>
      <w:r>
        <w:rPr>
          <w:rFonts w:ascii="Arial" w:hAnsi="Arial" w:cs="Arial"/>
          <w:b/>
          <w:sz w:val="22"/>
          <w:szCs w:val="22"/>
        </w:rPr>
        <w:t>SCIENCE COOPERATION</w:t>
      </w:r>
    </w:p>
    <w:p w:rsidR="0074176F" w:rsidRPr="00E67E49" w:rsidRDefault="0074176F" w:rsidP="0074176F">
      <w:pPr>
        <w:rPr>
          <w:rFonts w:ascii="Arial" w:hAnsi="Arial" w:cs="Arial"/>
          <w:sz w:val="22"/>
          <w:szCs w:val="22"/>
        </w:rPr>
      </w:pPr>
    </w:p>
    <w:p w:rsidR="0074176F" w:rsidRDefault="0074176F" w:rsidP="0074176F">
      <w:pPr>
        <w:numPr>
          <w:ilvl w:val="0"/>
          <w:numId w:val="7"/>
        </w:numPr>
        <w:rPr>
          <w:rFonts w:ascii="Arial" w:hAnsi="Arial" w:cs="Arial"/>
          <w:sz w:val="22"/>
          <w:szCs w:val="22"/>
        </w:rPr>
      </w:pPr>
      <w:r w:rsidRPr="00DC5FB0">
        <w:rPr>
          <w:rFonts w:ascii="Arial" w:hAnsi="Arial" w:cs="Arial"/>
          <w:sz w:val="22"/>
          <w:szCs w:val="22"/>
        </w:rPr>
        <w:t xml:space="preserve">Welcome the </w:t>
      </w:r>
      <w:r>
        <w:rPr>
          <w:rFonts w:ascii="Arial" w:hAnsi="Arial" w:cs="Arial"/>
          <w:sz w:val="22"/>
          <w:szCs w:val="22"/>
        </w:rPr>
        <w:t>findings</w:t>
      </w:r>
      <w:r w:rsidRPr="00DC5FB0">
        <w:rPr>
          <w:rFonts w:ascii="Arial" w:hAnsi="Arial" w:cs="Arial"/>
          <w:sz w:val="22"/>
          <w:szCs w:val="22"/>
        </w:rPr>
        <w:t xml:space="preserve"> </w:t>
      </w:r>
      <w:r>
        <w:rPr>
          <w:rFonts w:ascii="Arial" w:hAnsi="Arial" w:cs="Arial"/>
          <w:sz w:val="22"/>
          <w:szCs w:val="22"/>
        </w:rPr>
        <w:t>of</w:t>
      </w:r>
      <w:r w:rsidRPr="00DC5FB0">
        <w:rPr>
          <w:rFonts w:ascii="Arial" w:hAnsi="Arial" w:cs="Arial"/>
          <w:sz w:val="22"/>
          <w:szCs w:val="22"/>
        </w:rPr>
        <w:t xml:space="preserve"> the 13</w:t>
      </w:r>
      <w:r w:rsidRPr="00DC5FB0">
        <w:rPr>
          <w:rFonts w:ascii="Arial" w:hAnsi="Arial" w:cs="Arial"/>
          <w:sz w:val="22"/>
          <w:szCs w:val="22"/>
          <w:vertAlign w:val="superscript"/>
        </w:rPr>
        <w:t>th</w:t>
      </w:r>
      <w:r w:rsidRPr="00DC5FB0">
        <w:rPr>
          <w:rFonts w:ascii="Arial" w:hAnsi="Arial" w:cs="Arial"/>
          <w:sz w:val="22"/>
          <w:szCs w:val="22"/>
        </w:rPr>
        <w:t xml:space="preserve"> scientific Wadden Sea symposium</w:t>
      </w:r>
      <w:r>
        <w:rPr>
          <w:rFonts w:ascii="Arial" w:hAnsi="Arial" w:cs="Arial"/>
          <w:sz w:val="22"/>
          <w:szCs w:val="22"/>
        </w:rPr>
        <w:t xml:space="preserve"> and </w:t>
      </w:r>
      <w:del w:id="118" w:author="Autor">
        <w:r w:rsidDel="00632EB6">
          <w:rPr>
            <w:rFonts w:ascii="Arial" w:hAnsi="Arial" w:cs="Arial"/>
            <w:sz w:val="22"/>
            <w:szCs w:val="22"/>
          </w:rPr>
          <w:delText>the subsequent</w:delText>
        </w:r>
      </w:del>
      <w:ins w:id="119" w:author="Autor">
        <w:r>
          <w:rPr>
            <w:rFonts w:ascii="Arial" w:hAnsi="Arial" w:cs="Arial"/>
            <w:sz w:val="22"/>
            <w:szCs w:val="22"/>
          </w:rPr>
          <w:t xml:space="preserve"> encourage</w:t>
        </w:r>
      </w:ins>
      <w:r>
        <w:rPr>
          <w:rFonts w:ascii="Arial" w:hAnsi="Arial" w:cs="Arial"/>
          <w:sz w:val="22"/>
          <w:szCs w:val="22"/>
        </w:rPr>
        <w:t xml:space="preserve"> discussions within the scientific community regarding a trilateral research agenda, a trilateral research platform and a trilateral research fund.</w:t>
      </w:r>
    </w:p>
    <w:p w:rsidR="0074176F" w:rsidRDefault="0074176F" w:rsidP="0074176F">
      <w:pPr>
        <w:rPr>
          <w:rFonts w:ascii="Arial" w:hAnsi="Arial" w:cs="Arial"/>
          <w:sz w:val="22"/>
          <w:szCs w:val="22"/>
        </w:rPr>
      </w:pPr>
    </w:p>
    <w:p w:rsidR="0074176F" w:rsidRPr="00DC5FB0" w:rsidRDefault="0074176F" w:rsidP="0074176F">
      <w:pPr>
        <w:ind w:left="720"/>
        <w:rPr>
          <w:rFonts w:ascii="Arial" w:hAnsi="Arial" w:cs="Arial"/>
          <w:sz w:val="22"/>
          <w:szCs w:val="22"/>
        </w:rPr>
      </w:pPr>
    </w:p>
    <w:p w:rsidR="0074176F" w:rsidRPr="00925FD6" w:rsidRDefault="0074176F" w:rsidP="0074176F">
      <w:pPr>
        <w:keepNext/>
        <w:tabs>
          <w:tab w:val="num" w:pos="360"/>
        </w:tabs>
        <w:rPr>
          <w:rFonts w:ascii="Arial" w:hAnsi="Arial" w:cs="Arial"/>
          <w:b/>
          <w:sz w:val="22"/>
          <w:szCs w:val="22"/>
        </w:rPr>
      </w:pPr>
      <w:r>
        <w:rPr>
          <w:rFonts w:ascii="Arial" w:hAnsi="Arial" w:cs="Arial"/>
          <w:b/>
          <w:sz w:val="22"/>
          <w:szCs w:val="22"/>
        </w:rPr>
        <w:t xml:space="preserve">LANDSCAPE AND </w:t>
      </w:r>
      <w:r w:rsidRPr="00925FD6">
        <w:rPr>
          <w:rFonts w:ascii="Arial" w:hAnsi="Arial" w:cs="Arial"/>
          <w:b/>
          <w:sz w:val="22"/>
          <w:szCs w:val="22"/>
        </w:rPr>
        <w:t>CULTURAL HERITAGE</w:t>
      </w:r>
    </w:p>
    <w:p w:rsidR="0074176F" w:rsidRDefault="0074176F" w:rsidP="0074176F">
      <w:pPr>
        <w:rPr>
          <w:rFonts w:ascii="Arial" w:hAnsi="Arial" w:cs="Arial"/>
          <w:sz w:val="22"/>
          <w:szCs w:val="22"/>
        </w:rPr>
      </w:pPr>
    </w:p>
    <w:p w:rsidR="0074176F" w:rsidRDefault="0074176F" w:rsidP="0074176F">
      <w:pPr>
        <w:rPr>
          <w:rFonts w:ascii="Arial" w:hAnsi="Arial" w:cs="Arial"/>
          <w:sz w:val="22"/>
          <w:szCs w:val="22"/>
        </w:rPr>
      </w:pPr>
      <w:r>
        <w:rPr>
          <w:rFonts w:ascii="Arial" w:hAnsi="Arial" w:cs="Arial"/>
          <w:sz w:val="22"/>
          <w:szCs w:val="22"/>
        </w:rPr>
        <w:t xml:space="preserve">A project on indicative planning is under consideration, </w:t>
      </w:r>
    </w:p>
    <w:p w:rsidR="0074176F" w:rsidRDefault="0074176F" w:rsidP="0074176F">
      <w:pPr>
        <w:tabs>
          <w:tab w:val="num" w:pos="360"/>
        </w:tabs>
        <w:rPr>
          <w:rFonts w:ascii="Arial" w:hAnsi="Arial" w:cs="Arial"/>
          <w:sz w:val="22"/>
          <w:szCs w:val="22"/>
        </w:rPr>
      </w:pPr>
    </w:p>
    <w:p w:rsidR="0074176F" w:rsidRDefault="0074176F" w:rsidP="0074176F">
      <w:pPr>
        <w:tabs>
          <w:tab w:val="num" w:pos="360"/>
        </w:tabs>
        <w:rPr>
          <w:rFonts w:ascii="Arial" w:hAnsi="Arial" w:cs="Arial"/>
          <w:sz w:val="22"/>
          <w:szCs w:val="22"/>
        </w:rPr>
      </w:pPr>
    </w:p>
    <w:p w:rsidR="0074176F" w:rsidRDefault="0074176F" w:rsidP="0074176F">
      <w:pPr>
        <w:tabs>
          <w:tab w:val="num" w:pos="360"/>
        </w:tabs>
        <w:rPr>
          <w:rFonts w:ascii="Arial" w:hAnsi="Arial" w:cs="Arial"/>
          <w:b/>
          <w:sz w:val="22"/>
          <w:szCs w:val="22"/>
        </w:rPr>
      </w:pPr>
      <w:r>
        <w:rPr>
          <w:rFonts w:ascii="Arial" w:hAnsi="Arial" w:cs="Arial"/>
          <w:b/>
          <w:sz w:val="22"/>
          <w:szCs w:val="22"/>
        </w:rPr>
        <w:t>WADDEN SEA FORUM</w:t>
      </w:r>
    </w:p>
    <w:p w:rsidR="0074176F" w:rsidRPr="00E67E49" w:rsidRDefault="0074176F" w:rsidP="0074176F">
      <w:pPr>
        <w:rPr>
          <w:rFonts w:ascii="Arial" w:hAnsi="Arial" w:cs="Arial"/>
          <w:sz w:val="22"/>
          <w:szCs w:val="22"/>
        </w:rPr>
      </w:pPr>
    </w:p>
    <w:p w:rsidR="0074176F" w:rsidRPr="0088750E" w:rsidRDefault="0074176F" w:rsidP="0074176F">
      <w:pPr>
        <w:pStyle w:val="Default"/>
        <w:numPr>
          <w:ilvl w:val="0"/>
          <w:numId w:val="7"/>
        </w:numPr>
        <w:rPr>
          <w:ins w:id="120" w:author="Autor"/>
          <w:bCs/>
          <w:sz w:val="22"/>
          <w:szCs w:val="22"/>
          <w:lang w:val="en-US"/>
        </w:rPr>
      </w:pPr>
      <w:ins w:id="121" w:author="Autor">
        <w:r w:rsidRPr="0088750E">
          <w:rPr>
            <w:bCs/>
            <w:sz w:val="22"/>
            <w:szCs w:val="22"/>
            <w:lang w:val="en-US"/>
          </w:rPr>
          <w:t xml:space="preserve">Appreciate </w:t>
        </w:r>
        <w:r w:rsidRPr="00536C68">
          <w:rPr>
            <w:bCs/>
            <w:sz w:val="22"/>
            <w:szCs w:val="22"/>
            <w:lang w:val="en-US"/>
          </w:rPr>
          <w:t xml:space="preserve">the continuation </w:t>
        </w:r>
        <w:r>
          <w:rPr>
            <w:bCs/>
            <w:sz w:val="22"/>
            <w:szCs w:val="22"/>
            <w:lang w:val="en-US"/>
          </w:rPr>
          <w:t>o</w:t>
        </w:r>
        <w:del w:id="122" w:author="Autor">
          <w:r w:rsidRPr="00536C68" w:rsidDel="00536C68">
            <w:rPr>
              <w:bCs/>
              <w:sz w:val="22"/>
              <w:szCs w:val="22"/>
              <w:lang w:val="en-US"/>
            </w:rPr>
            <w:delText>a</w:delText>
          </w:r>
        </w:del>
        <w:r w:rsidRPr="00536C68">
          <w:rPr>
            <w:bCs/>
            <w:sz w:val="22"/>
            <w:szCs w:val="22"/>
            <w:lang w:val="en-US"/>
          </w:rPr>
          <w:t>f the Wadden See Forum in working towards a sustainable, environmental friendly Wadden Sea Region</w:t>
        </w:r>
        <w:r w:rsidRPr="0088750E">
          <w:rPr>
            <w:bCs/>
            <w:sz w:val="22"/>
            <w:szCs w:val="22"/>
            <w:lang w:val="en-US"/>
          </w:rPr>
          <w:t xml:space="preserve"> </w:t>
        </w:r>
      </w:ins>
    </w:p>
    <w:p w:rsidR="0074176F" w:rsidRPr="001F3E0F" w:rsidRDefault="0074176F" w:rsidP="0074176F">
      <w:pPr>
        <w:pStyle w:val="Default"/>
        <w:rPr>
          <w:ins w:id="123" w:author="Autor"/>
          <w:b/>
          <w:bCs/>
          <w:sz w:val="22"/>
          <w:szCs w:val="22"/>
          <w:lang w:val="en-US"/>
        </w:rPr>
      </w:pPr>
    </w:p>
    <w:p w:rsidR="0074176F" w:rsidRPr="001F3E0F" w:rsidRDefault="0074176F" w:rsidP="0074176F">
      <w:pPr>
        <w:pStyle w:val="Default"/>
        <w:rPr>
          <w:ins w:id="124" w:author="Autor"/>
          <w:bCs/>
          <w:sz w:val="22"/>
          <w:szCs w:val="22"/>
          <w:lang w:val="en-US"/>
        </w:rPr>
      </w:pPr>
      <w:ins w:id="125" w:author="Autor">
        <w:r w:rsidRPr="001F3E0F">
          <w:rPr>
            <w:bCs/>
            <w:sz w:val="22"/>
            <w:szCs w:val="22"/>
            <w:lang w:val="en-US"/>
          </w:rPr>
          <w:t>(Await input from the WSF on:</w:t>
        </w:r>
      </w:ins>
    </w:p>
    <w:p w:rsidR="0074176F" w:rsidRPr="001F3E0F" w:rsidRDefault="0074176F" w:rsidP="0074176F">
      <w:pPr>
        <w:pStyle w:val="Default"/>
        <w:rPr>
          <w:ins w:id="126" w:author="Autor"/>
          <w:sz w:val="22"/>
          <w:szCs w:val="22"/>
          <w:lang w:val="en-US"/>
        </w:rPr>
      </w:pPr>
    </w:p>
    <w:p w:rsidR="0074176F" w:rsidRPr="001F3E0F" w:rsidRDefault="0074176F" w:rsidP="0074176F">
      <w:pPr>
        <w:pStyle w:val="Default"/>
        <w:numPr>
          <w:ilvl w:val="0"/>
          <w:numId w:val="8"/>
        </w:numPr>
        <w:ind w:left="1080"/>
        <w:rPr>
          <w:ins w:id="127" w:author="Autor"/>
          <w:sz w:val="22"/>
          <w:szCs w:val="22"/>
          <w:lang w:val="en-US"/>
        </w:rPr>
      </w:pPr>
      <w:ins w:id="128" w:author="Autor">
        <w:r w:rsidRPr="001F3E0F">
          <w:rPr>
            <w:sz w:val="22"/>
            <w:szCs w:val="22"/>
            <w:lang w:val="en-US"/>
          </w:rPr>
          <w:t xml:space="preserve">The ICZM strategy  for the Wadden Sea Region, aiming at sustainability objectives on ecology, economy and society to achieve that economic activities take great social responsibility and safeguard natural ecosystems and cultural historic landscapes. </w:t>
        </w:r>
      </w:ins>
    </w:p>
    <w:p w:rsidR="0074176F" w:rsidRPr="001F3E0F" w:rsidRDefault="0074176F" w:rsidP="0074176F">
      <w:pPr>
        <w:pStyle w:val="Default"/>
        <w:ind w:left="360"/>
        <w:rPr>
          <w:ins w:id="129" w:author="Autor"/>
          <w:sz w:val="22"/>
          <w:szCs w:val="22"/>
          <w:lang w:val="en-US"/>
        </w:rPr>
      </w:pPr>
    </w:p>
    <w:p w:rsidR="0074176F" w:rsidRPr="001F3E0F" w:rsidRDefault="0074176F" w:rsidP="0074176F">
      <w:pPr>
        <w:pStyle w:val="Default"/>
        <w:numPr>
          <w:ilvl w:val="0"/>
          <w:numId w:val="8"/>
        </w:numPr>
        <w:ind w:left="1080"/>
        <w:rPr>
          <w:ins w:id="130" w:author="Autor"/>
          <w:sz w:val="22"/>
          <w:szCs w:val="22"/>
          <w:lang w:val="en-US"/>
        </w:rPr>
      </w:pPr>
      <w:ins w:id="131" w:author="Autor">
        <w:r w:rsidRPr="001F3E0F">
          <w:rPr>
            <w:sz w:val="22"/>
            <w:szCs w:val="22"/>
            <w:lang w:val="en-US"/>
          </w:rPr>
          <w:t xml:space="preserve">The further elaboration of the sustainability indicators and its assessment to provide a measuring instrument of sustainable development for the governments and regional administration. </w:t>
        </w:r>
      </w:ins>
    </w:p>
    <w:p w:rsidR="0074176F" w:rsidRPr="001F3E0F" w:rsidRDefault="0074176F" w:rsidP="0074176F">
      <w:pPr>
        <w:pStyle w:val="Default"/>
        <w:ind w:left="360"/>
        <w:rPr>
          <w:ins w:id="132" w:author="Autor"/>
          <w:sz w:val="22"/>
          <w:szCs w:val="22"/>
          <w:lang w:val="en-US"/>
        </w:rPr>
      </w:pPr>
    </w:p>
    <w:p w:rsidR="0074176F" w:rsidRPr="001F3E0F" w:rsidRDefault="0074176F" w:rsidP="0074176F">
      <w:pPr>
        <w:pStyle w:val="Default"/>
        <w:numPr>
          <w:ilvl w:val="0"/>
          <w:numId w:val="8"/>
        </w:numPr>
        <w:ind w:left="1080"/>
        <w:rPr>
          <w:ins w:id="133" w:author="Autor"/>
          <w:sz w:val="22"/>
          <w:szCs w:val="22"/>
          <w:lang w:val="en-US"/>
        </w:rPr>
      </w:pPr>
      <w:ins w:id="134" w:author="Autor">
        <w:r w:rsidRPr="001F3E0F">
          <w:rPr>
            <w:sz w:val="22"/>
            <w:szCs w:val="22"/>
            <w:lang w:val="en-US"/>
          </w:rPr>
          <w:t>The Wadden Sea Region Planning Portal with the visualisation of economic uses and protection schemes on transnational level also to raise awareness for potential conflicts with impacts on the environment.</w:t>
        </w:r>
      </w:ins>
    </w:p>
    <w:p w:rsidR="0074176F" w:rsidRPr="001F3E0F" w:rsidRDefault="0074176F" w:rsidP="0074176F">
      <w:pPr>
        <w:pStyle w:val="Default"/>
        <w:rPr>
          <w:ins w:id="135" w:author="Autor"/>
          <w:sz w:val="22"/>
          <w:szCs w:val="22"/>
          <w:lang w:val="en-US"/>
        </w:rPr>
      </w:pPr>
    </w:p>
    <w:p w:rsidR="0074176F" w:rsidRPr="001F3E0F" w:rsidRDefault="0074176F" w:rsidP="0074176F">
      <w:pPr>
        <w:pStyle w:val="Default"/>
        <w:numPr>
          <w:ilvl w:val="0"/>
          <w:numId w:val="8"/>
        </w:numPr>
        <w:ind w:left="1080"/>
        <w:rPr>
          <w:ins w:id="136" w:author="Autor"/>
          <w:sz w:val="22"/>
          <w:szCs w:val="22"/>
          <w:lang w:val="en-US"/>
        </w:rPr>
      </w:pPr>
      <w:ins w:id="137" w:author="Autor">
        <w:r w:rsidRPr="001F3E0F">
          <w:rPr>
            <w:sz w:val="22"/>
            <w:szCs w:val="22"/>
            <w:lang w:val="en-US"/>
          </w:rPr>
          <w:lastRenderedPageBreak/>
          <w:t>The framework of a trilateral goose management scheme  and express their willingness to support and cooperate with regional governments to implement the recommendations on accommodating geese whilst minimizing the conflicts with the society).</w:t>
        </w:r>
      </w:ins>
    </w:p>
    <w:p w:rsidR="0074176F" w:rsidRDefault="0074176F" w:rsidP="0074176F">
      <w:pPr>
        <w:rPr>
          <w:rFonts w:ascii="Arial" w:hAnsi="Arial" w:cs="Arial"/>
          <w:sz w:val="22"/>
          <w:szCs w:val="22"/>
        </w:rPr>
      </w:pPr>
    </w:p>
    <w:p w:rsidR="0074176F" w:rsidRDefault="0074176F" w:rsidP="0074176F">
      <w:pPr>
        <w:keepNext/>
        <w:tabs>
          <w:tab w:val="num" w:pos="360"/>
        </w:tabs>
        <w:rPr>
          <w:rFonts w:ascii="Arial" w:hAnsi="Arial" w:cs="Arial"/>
          <w:b/>
          <w:sz w:val="22"/>
          <w:szCs w:val="22"/>
        </w:rPr>
      </w:pPr>
    </w:p>
    <w:p w:rsidR="0074176F" w:rsidRDefault="0074176F" w:rsidP="0074176F">
      <w:pPr>
        <w:keepNext/>
        <w:tabs>
          <w:tab w:val="num" w:pos="360"/>
        </w:tabs>
        <w:rPr>
          <w:rFonts w:ascii="Arial" w:hAnsi="Arial" w:cs="Arial"/>
          <w:b/>
          <w:sz w:val="22"/>
          <w:szCs w:val="22"/>
        </w:rPr>
      </w:pPr>
      <w:r>
        <w:rPr>
          <w:rFonts w:ascii="Arial" w:hAnsi="Arial" w:cs="Arial"/>
          <w:b/>
          <w:sz w:val="22"/>
          <w:szCs w:val="22"/>
        </w:rPr>
        <w:t>INTERNATIONAL COOPERATION</w:t>
      </w:r>
    </w:p>
    <w:p w:rsidR="0074176F" w:rsidRPr="00E67E49" w:rsidRDefault="0074176F" w:rsidP="0074176F">
      <w:pPr>
        <w:rPr>
          <w:rFonts w:ascii="Arial" w:hAnsi="Arial" w:cs="Arial"/>
          <w:sz w:val="22"/>
          <w:szCs w:val="22"/>
        </w:rPr>
      </w:pPr>
    </w:p>
    <w:p w:rsidR="0074176F" w:rsidRDefault="0074176F" w:rsidP="0074176F">
      <w:pPr>
        <w:numPr>
          <w:ilvl w:val="0"/>
          <w:numId w:val="7"/>
        </w:numPr>
        <w:rPr>
          <w:rFonts w:ascii="Arial" w:hAnsi="Arial" w:cs="Arial"/>
          <w:sz w:val="22"/>
          <w:szCs w:val="22"/>
        </w:rPr>
      </w:pPr>
      <w:r w:rsidRPr="00C35925">
        <w:rPr>
          <w:rFonts w:ascii="Arial" w:hAnsi="Arial" w:cs="Arial"/>
          <w:sz w:val="22"/>
          <w:szCs w:val="22"/>
        </w:rPr>
        <w:t>Continue</w:t>
      </w:r>
      <w:r>
        <w:rPr>
          <w:rFonts w:ascii="Arial" w:hAnsi="Arial" w:cs="Arial"/>
          <w:sz w:val="22"/>
          <w:szCs w:val="22"/>
        </w:rPr>
        <w:t xml:space="preserve"> the cooperation with the Republic of Korea in the framework of the Memorandum of Understanding to reinforce the conservation and management of tidal flats.</w:t>
      </w:r>
    </w:p>
    <w:p w:rsidR="0074176F" w:rsidRPr="008F2556" w:rsidRDefault="0074176F" w:rsidP="0074176F">
      <w:pPr>
        <w:rPr>
          <w:rFonts w:ascii="Arial" w:hAnsi="Arial" w:cs="Arial"/>
          <w:sz w:val="22"/>
          <w:szCs w:val="22"/>
        </w:rPr>
      </w:pPr>
    </w:p>
    <w:p w:rsidR="0074176F" w:rsidRDefault="0074176F" w:rsidP="0074176F">
      <w:pPr>
        <w:numPr>
          <w:ilvl w:val="0"/>
          <w:numId w:val="7"/>
        </w:numPr>
        <w:rPr>
          <w:rFonts w:ascii="Arial" w:hAnsi="Arial" w:cs="Arial"/>
          <w:sz w:val="22"/>
          <w:szCs w:val="22"/>
        </w:rPr>
      </w:pPr>
      <w:r>
        <w:rPr>
          <w:rFonts w:ascii="Arial" w:hAnsi="Arial" w:cs="Arial"/>
          <w:sz w:val="22"/>
          <w:szCs w:val="22"/>
        </w:rPr>
        <w:t>Deliver a joint input on tidal flat management at the COP CBD in the Republic of Korea in 2014.</w:t>
      </w:r>
    </w:p>
    <w:p w:rsidR="0074176F" w:rsidRDefault="0074176F" w:rsidP="0074176F">
      <w:pPr>
        <w:rPr>
          <w:rFonts w:ascii="Arial" w:hAnsi="Arial" w:cs="Arial"/>
          <w:sz w:val="22"/>
          <w:szCs w:val="22"/>
        </w:rPr>
      </w:pPr>
    </w:p>
    <w:p w:rsidR="0074176F" w:rsidRDefault="0074176F" w:rsidP="0074176F">
      <w:pPr>
        <w:numPr>
          <w:ilvl w:val="0"/>
          <w:numId w:val="7"/>
        </w:numPr>
        <w:rPr>
          <w:rFonts w:ascii="Arial" w:hAnsi="Arial" w:cs="Arial"/>
          <w:sz w:val="22"/>
          <w:szCs w:val="22"/>
        </w:rPr>
      </w:pPr>
      <w:r w:rsidRPr="00C35925">
        <w:rPr>
          <w:rFonts w:ascii="Arial" w:hAnsi="Arial" w:cs="Arial"/>
          <w:sz w:val="22"/>
          <w:szCs w:val="22"/>
        </w:rPr>
        <w:t>Continue</w:t>
      </w:r>
      <w:r>
        <w:rPr>
          <w:rFonts w:ascii="Arial" w:hAnsi="Arial" w:cs="Arial"/>
          <w:sz w:val="22"/>
          <w:szCs w:val="22"/>
        </w:rPr>
        <w:t xml:space="preserve"> the exchange of information and experiences on the </w:t>
      </w:r>
      <w:smartTag w:uri="urn:schemas-microsoft-com:office:smarttags" w:element="PlaceName">
        <w:r>
          <w:rPr>
            <w:rFonts w:ascii="Arial" w:hAnsi="Arial" w:cs="Arial"/>
            <w:sz w:val="22"/>
            <w:szCs w:val="22"/>
          </w:rPr>
          <w:t>Wadden</w:t>
        </w:r>
      </w:smartTag>
      <w:r>
        <w:rPr>
          <w:rFonts w:ascii="Arial" w:hAnsi="Arial" w:cs="Arial"/>
          <w:sz w:val="22"/>
          <w:szCs w:val="22"/>
        </w:rPr>
        <w:t xml:space="preserve"> </w:t>
      </w:r>
      <w:smartTag w:uri="urn:schemas-microsoft-com:office:smarttags" w:element="PlaceType">
        <w:r>
          <w:rPr>
            <w:rFonts w:ascii="Arial" w:hAnsi="Arial" w:cs="Arial"/>
            <w:sz w:val="22"/>
            <w:szCs w:val="22"/>
          </w:rPr>
          <w:t>Sea</w:t>
        </w:r>
      </w:smartTag>
      <w:r>
        <w:rPr>
          <w:rFonts w:ascii="Arial" w:hAnsi="Arial" w:cs="Arial"/>
          <w:sz w:val="22"/>
          <w:szCs w:val="22"/>
        </w:rPr>
        <w:t xml:space="preserve"> and the </w:t>
      </w:r>
      <w:smartTag w:uri="urn:schemas-microsoft-com:office:smarttags" w:element="place">
        <w:smartTag w:uri="urn:schemas-microsoft-com:office:smarttags" w:element="PlaceName">
          <w:r>
            <w:rPr>
              <w:rFonts w:ascii="Arial" w:hAnsi="Arial" w:cs="Arial"/>
              <w:sz w:val="22"/>
              <w:szCs w:val="22"/>
            </w:rPr>
            <w:t>Wash</w:t>
          </w:r>
        </w:smartTag>
        <w:r>
          <w:rPr>
            <w:rFonts w:ascii="Arial" w:hAnsi="Arial" w:cs="Arial"/>
            <w:sz w:val="22"/>
            <w:szCs w:val="22"/>
          </w:rPr>
          <w:t xml:space="preserve"> </w:t>
        </w:r>
        <w:smartTag w:uri="urn:schemas-microsoft-com:office:smarttags" w:element="PlaceName">
          <w:r>
            <w:rPr>
              <w:rFonts w:ascii="Arial" w:hAnsi="Arial" w:cs="Arial"/>
              <w:sz w:val="22"/>
              <w:szCs w:val="22"/>
            </w:rPr>
            <w:t>North</w:t>
          </w:r>
        </w:smartTag>
        <w:r>
          <w:rPr>
            <w:rFonts w:ascii="Arial" w:hAnsi="Arial" w:cs="Arial"/>
            <w:sz w:val="22"/>
            <w:szCs w:val="22"/>
          </w:rPr>
          <w:t xml:space="preserve"> </w:t>
        </w:r>
        <w:smartTag w:uri="urn:schemas-microsoft-com:office:smarttags" w:element="PlaceName">
          <w:r>
            <w:rPr>
              <w:rFonts w:ascii="Arial" w:hAnsi="Arial" w:cs="Arial"/>
              <w:sz w:val="22"/>
              <w:szCs w:val="22"/>
            </w:rPr>
            <w:t>Norfolk</w:t>
          </w:r>
        </w:smartTag>
        <w:r>
          <w:rPr>
            <w:rFonts w:ascii="Arial" w:hAnsi="Arial" w:cs="Arial"/>
            <w:sz w:val="22"/>
            <w:szCs w:val="22"/>
          </w:rPr>
          <w:t xml:space="preserve"> </w:t>
        </w:r>
        <w:smartTag w:uri="urn:schemas-microsoft-com:office:smarttags" w:element="PlaceType">
          <w:r>
            <w:rPr>
              <w:rFonts w:ascii="Arial" w:hAnsi="Arial" w:cs="Arial"/>
              <w:sz w:val="22"/>
              <w:szCs w:val="22"/>
            </w:rPr>
            <w:t>Coast</w:t>
          </w:r>
        </w:smartTag>
      </w:smartTag>
      <w:r>
        <w:rPr>
          <w:rFonts w:ascii="Arial" w:hAnsi="Arial" w:cs="Arial"/>
          <w:sz w:val="22"/>
          <w:szCs w:val="22"/>
        </w:rPr>
        <w:t xml:space="preserve"> with Natural England in the framework of the Memorandum of Intent, concluded in 1991.</w:t>
      </w:r>
    </w:p>
    <w:p w:rsidR="0074176F" w:rsidRDefault="0074176F" w:rsidP="0074176F">
      <w:pPr>
        <w:pStyle w:val="Listenabsatz"/>
        <w:rPr>
          <w:rFonts w:ascii="Arial" w:hAnsi="Arial" w:cs="Arial"/>
          <w:sz w:val="22"/>
          <w:szCs w:val="22"/>
        </w:rPr>
      </w:pPr>
    </w:p>
    <w:p w:rsidR="0074176F" w:rsidRDefault="0074176F" w:rsidP="0074176F">
      <w:pPr>
        <w:numPr>
          <w:ilvl w:val="0"/>
          <w:numId w:val="7"/>
        </w:numPr>
        <w:rPr>
          <w:rFonts w:ascii="Arial" w:hAnsi="Arial" w:cs="Arial"/>
          <w:sz w:val="22"/>
          <w:szCs w:val="22"/>
        </w:rPr>
      </w:pPr>
      <w:r w:rsidRPr="00B52E1F">
        <w:rPr>
          <w:rFonts w:ascii="Arial" w:hAnsi="Arial" w:cs="Arial"/>
          <w:sz w:val="22"/>
          <w:szCs w:val="22"/>
        </w:rPr>
        <w:t xml:space="preserve">Intend to list their </w:t>
      </w:r>
      <w:del w:id="138" w:author="Autor">
        <w:r w:rsidRPr="00B52E1F" w:rsidDel="00F5367D">
          <w:rPr>
            <w:rFonts w:ascii="Arial" w:hAnsi="Arial" w:cs="Arial"/>
            <w:sz w:val="22"/>
            <w:szCs w:val="22"/>
          </w:rPr>
          <w:delText xml:space="preserve">consecutive </w:delText>
        </w:r>
      </w:del>
      <w:ins w:id="139" w:author="Autor">
        <w:r>
          <w:rPr>
            <w:rFonts w:ascii="Arial" w:hAnsi="Arial" w:cs="Arial"/>
            <w:sz w:val="22"/>
            <w:szCs w:val="22"/>
          </w:rPr>
          <w:t>Wadden Sea</w:t>
        </w:r>
        <w:r w:rsidRPr="00B52E1F">
          <w:rPr>
            <w:rFonts w:ascii="Arial" w:hAnsi="Arial" w:cs="Arial"/>
            <w:sz w:val="22"/>
            <w:szCs w:val="22"/>
          </w:rPr>
          <w:t xml:space="preserve"> </w:t>
        </w:r>
      </w:ins>
      <w:r w:rsidRPr="00B52E1F">
        <w:rPr>
          <w:rFonts w:ascii="Arial" w:hAnsi="Arial" w:cs="Arial"/>
          <w:sz w:val="22"/>
          <w:szCs w:val="22"/>
        </w:rPr>
        <w:t>Ramsar sites as trans</w:t>
      </w:r>
      <w:r>
        <w:rPr>
          <w:rFonts w:ascii="Arial" w:hAnsi="Arial" w:cs="Arial"/>
          <w:sz w:val="22"/>
          <w:szCs w:val="22"/>
        </w:rPr>
        <w:t>-</w:t>
      </w:r>
      <w:r w:rsidRPr="00B52E1F">
        <w:rPr>
          <w:rFonts w:ascii="Arial" w:hAnsi="Arial" w:cs="Arial"/>
          <w:sz w:val="22"/>
          <w:szCs w:val="22"/>
        </w:rPr>
        <w:t>boundary Ramsar site “Wadden Sea” on the Ramsar List of international importance and thus contribute to the ongoing efforts of the Ramsar Convention to promote the trans</w:t>
      </w:r>
      <w:r>
        <w:rPr>
          <w:rFonts w:ascii="Arial" w:hAnsi="Arial" w:cs="Arial"/>
          <w:sz w:val="22"/>
          <w:szCs w:val="22"/>
        </w:rPr>
        <w:t>-</w:t>
      </w:r>
      <w:r w:rsidRPr="00B52E1F">
        <w:rPr>
          <w:rFonts w:ascii="Arial" w:hAnsi="Arial" w:cs="Arial"/>
          <w:sz w:val="22"/>
          <w:szCs w:val="22"/>
        </w:rPr>
        <w:t>boundary aspect of the protection and the management of wetlands</w:t>
      </w:r>
      <w:r>
        <w:rPr>
          <w:rFonts w:ascii="Arial" w:hAnsi="Arial" w:cs="Arial"/>
          <w:sz w:val="22"/>
          <w:szCs w:val="22"/>
        </w:rPr>
        <w:t xml:space="preserve"> e.g. through enhanced flyway cooperation as mentioned above</w:t>
      </w:r>
      <w:r w:rsidRPr="00B52E1F">
        <w:rPr>
          <w:rFonts w:ascii="Arial" w:hAnsi="Arial" w:cs="Arial"/>
          <w:sz w:val="22"/>
          <w:szCs w:val="22"/>
        </w:rPr>
        <w:t>.</w:t>
      </w:r>
    </w:p>
    <w:p w:rsidR="0074176F" w:rsidRDefault="0074176F" w:rsidP="0074176F">
      <w:pPr>
        <w:rPr>
          <w:rFonts w:ascii="Arial" w:hAnsi="Arial" w:cs="Arial"/>
          <w:sz w:val="22"/>
          <w:szCs w:val="22"/>
        </w:rPr>
      </w:pPr>
    </w:p>
    <w:p w:rsidR="0074176F" w:rsidRDefault="0074176F" w:rsidP="0074176F">
      <w:pPr>
        <w:keepNext/>
        <w:tabs>
          <w:tab w:val="num" w:pos="360"/>
        </w:tabs>
        <w:rPr>
          <w:rFonts w:ascii="Arial" w:hAnsi="Arial" w:cs="Arial"/>
          <w:sz w:val="22"/>
          <w:szCs w:val="22"/>
        </w:rPr>
      </w:pPr>
    </w:p>
    <w:p w:rsidR="0074176F" w:rsidRDefault="0074176F" w:rsidP="0074176F">
      <w:pPr>
        <w:keepNext/>
        <w:tabs>
          <w:tab w:val="num" w:pos="360"/>
        </w:tabs>
        <w:rPr>
          <w:rFonts w:ascii="Arial" w:hAnsi="Arial" w:cs="Arial"/>
          <w:b/>
          <w:bCs/>
          <w:sz w:val="22"/>
          <w:szCs w:val="22"/>
        </w:rPr>
      </w:pPr>
      <w:r>
        <w:rPr>
          <w:rFonts w:ascii="Arial" w:hAnsi="Arial" w:cs="Arial"/>
          <w:b/>
          <w:bCs/>
          <w:sz w:val="22"/>
          <w:szCs w:val="22"/>
        </w:rPr>
        <w:t>COMMUNICATION AND EDUCATION</w:t>
      </w:r>
    </w:p>
    <w:p w:rsidR="0074176F" w:rsidRDefault="0074176F" w:rsidP="0074176F">
      <w:pPr>
        <w:rPr>
          <w:rFonts w:ascii="Arial" w:hAnsi="Arial" w:cs="Arial"/>
          <w:bCs/>
          <w:sz w:val="22"/>
          <w:szCs w:val="22"/>
        </w:rPr>
      </w:pPr>
    </w:p>
    <w:p w:rsidR="0074176F" w:rsidRPr="009668B2" w:rsidDel="005F7975" w:rsidRDefault="0074176F" w:rsidP="0074176F">
      <w:pPr>
        <w:rPr>
          <w:del w:id="140" w:author="Autor"/>
          <w:rFonts w:ascii="Arial" w:hAnsi="Arial" w:cs="Arial"/>
          <w:bCs/>
          <w:sz w:val="22"/>
          <w:szCs w:val="22"/>
        </w:rPr>
      </w:pPr>
    </w:p>
    <w:p w:rsidR="0074176F" w:rsidRPr="009668B2" w:rsidRDefault="0074176F" w:rsidP="0074176F">
      <w:pPr>
        <w:numPr>
          <w:ilvl w:val="0"/>
          <w:numId w:val="7"/>
        </w:numPr>
        <w:rPr>
          <w:rFonts w:ascii="Arial" w:hAnsi="Arial" w:cs="Arial"/>
          <w:bCs/>
          <w:sz w:val="22"/>
          <w:szCs w:val="22"/>
        </w:rPr>
      </w:pPr>
      <w:r w:rsidRPr="009668B2">
        <w:rPr>
          <w:rFonts w:ascii="Arial" w:hAnsi="Arial" w:cs="Arial"/>
          <w:bCs/>
          <w:sz w:val="22"/>
          <w:szCs w:val="22"/>
        </w:rPr>
        <w:t xml:space="preserve">Welcome the </w:t>
      </w:r>
      <w:r>
        <w:rPr>
          <w:rFonts w:ascii="Arial" w:hAnsi="Arial" w:cs="Arial"/>
          <w:bCs/>
          <w:sz w:val="22"/>
          <w:szCs w:val="22"/>
        </w:rPr>
        <w:t xml:space="preserve">Trilateral </w:t>
      </w:r>
      <w:r w:rsidRPr="009668B2">
        <w:rPr>
          <w:rFonts w:ascii="Arial" w:hAnsi="Arial" w:cs="Arial"/>
          <w:bCs/>
          <w:sz w:val="22"/>
          <w:szCs w:val="22"/>
        </w:rPr>
        <w:t xml:space="preserve">Communication Strategy and continue and reinforce the communication of the </w:t>
      </w:r>
      <w:r>
        <w:rPr>
          <w:rFonts w:ascii="Arial" w:hAnsi="Arial" w:cs="Arial"/>
          <w:bCs/>
          <w:sz w:val="22"/>
          <w:szCs w:val="22"/>
        </w:rPr>
        <w:t xml:space="preserve">Wadden Sea Cooperation including </w:t>
      </w:r>
      <w:r w:rsidRPr="009668B2">
        <w:rPr>
          <w:rFonts w:ascii="Arial" w:hAnsi="Arial" w:cs="Arial"/>
          <w:bCs/>
          <w:sz w:val="22"/>
          <w:szCs w:val="22"/>
        </w:rPr>
        <w:t xml:space="preserve">Wadden Sea World Heritage </w:t>
      </w:r>
    </w:p>
    <w:p w:rsidR="0074176F" w:rsidRPr="009668B2" w:rsidRDefault="0074176F" w:rsidP="0074176F">
      <w:pPr>
        <w:ind w:left="360"/>
        <w:rPr>
          <w:rFonts w:ascii="Arial" w:hAnsi="Arial" w:cs="Arial"/>
          <w:bCs/>
          <w:sz w:val="22"/>
          <w:szCs w:val="22"/>
        </w:rPr>
      </w:pPr>
    </w:p>
    <w:p w:rsidR="0074176F" w:rsidRPr="009668B2" w:rsidRDefault="0074176F" w:rsidP="0074176F">
      <w:pPr>
        <w:numPr>
          <w:ilvl w:val="0"/>
          <w:numId w:val="7"/>
        </w:numPr>
        <w:rPr>
          <w:rFonts w:ascii="Arial" w:hAnsi="Arial" w:cs="Arial"/>
          <w:bCs/>
          <w:sz w:val="22"/>
          <w:szCs w:val="22"/>
        </w:rPr>
      </w:pPr>
      <w:r w:rsidRPr="009668B2">
        <w:rPr>
          <w:rFonts w:ascii="Arial" w:hAnsi="Arial" w:cs="Arial"/>
          <w:bCs/>
          <w:sz w:val="22"/>
          <w:szCs w:val="22"/>
        </w:rPr>
        <w:t>Underline the importance of an effective and comprehensive information and presentation of the</w:t>
      </w:r>
      <w:r>
        <w:rPr>
          <w:rFonts w:ascii="Arial" w:hAnsi="Arial" w:cs="Arial"/>
          <w:bCs/>
          <w:sz w:val="22"/>
          <w:szCs w:val="22"/>
        </w:rPr>
        <w:t xml:space="preserve"> Trilateral Wadden Sea Cooperation and the </w:t>
      </w:r>
      <w:r w:rsidRPr="009668B2">
        <w:rPr>
          <w:rFonts w:ascii="Arial" w:hAnsi="Arial" w:cs="Arial"/>
          <w:bCs/>
          <w:sz w:val="22"/>
          <w:szCs w:val="22"/>
        </w:rPr>
        <w:t xml:space="preserve">Wadden Sea World Heritage to secure public support of the protection and management of the Wadden Sea </w:t>
      </w:r>
      <w:r>
        <w:rPr>
          <w:rFonts w:ascii="Arial" w:hAnsi="Arial" w:cs="Arial"/>
          <w:bCs/>
          <w:sz w:val="22"/>
          <w:szCs w:val="22"/>
        </w:rPr>
        <w:t xml:space="preserve">as </w:t>
      </w:r>
      <w:r w:rsidRPr="009668B2">
        <w:rPr>
          <w:rFonts w:ascii="Arial" w:hAnsi="Arial" w:cs="Arial"/>
          <w:bCs/>
          <w:sz w:val="22"/>
          <w:szCs w:val="22"/>
        </w:rPr>
        <w:t>a shared entity.</w:t>
      </w:r>
    </w:p>
    <w:p w:rsidR="0074176F" w:rsidRPr="009668B2" w:rsidRDefault="0074176F" w:rsidP="0074176F">
      <w:pPr>
        <w:rPr>
          <w:rFonts w:ascii="Arial" w:hAnsi="Arial" w:cs="Arial"/>
          <w:bCs/>
          <w:sz w:val="22"/>
          <w:szCs w:val="22"/>
        </w:rPr>
      </w:pPr>
    </w:p>
    <w:p w:rsidR="0074176F" w:rsidRPr="009668B2" w:rsidRDefault="0074176F" w:rsidP="0074176F">
      <w:pPr>
        <w:numPr>
          <w:ilvl w:val="0"/>
          <w:numId w:val="7"/>
        </w:numPr>
        <w:rPr>
          <w:rFonts w:ascii="Arial" w:hAnsi="Arial" w:cs="Arial"/>
          <w:bCs/>
          <w:sz w:val="22"/>
          <w:szCs w:val="22"/>
        </w:rPr>
      </w:pPr>
      <w:ins w:id="141" w:author="Autor">
        <w:r>
          <w:rPr>
            <w:rFonts w:ascii="Arial" w:hAnsi="Arial" w:cs="Arial"/>
            <w:bCs/>
            <w:sz w:val="22"/>
            <w:szCs w:val="22"/>
          </w:rPr>
          <w:t>[</w:t>
        </w:r>
      </w:ins>
      <w:r w:rsidRPr="009668B2">
        <w:rPr>
          <w:rFonts w:ascii="Arial" w:hAnsi="Arial" w:cs="Arial"/>
          <w:bCs/>
          <w:sz w:val="22"/>
          <w:szCs w:val="22"/>
        </w:rPr>
        <w:t xml:space="preserve">Enhance </w:t>
      </w:r>
      <w:r>
        <w:rPr>
          <w:rFonts w:ascii="Arial" w:hAnsi="Arial" w:cs="Arial"/>
          <w:bCs/>
          <w:sz w:val="22"/>
          <w:szCs w:val="22"/>
        </w:rPr>
        <w:t xml:space="preserve">the </w:t>
      </w:r>
      <w:r w:rsidRPr="009668B2">
        <w:rPr>
          <w:rFonts w:ascii="Arial" w:hAnsi="Arial" w:cs="Arial"/>
          <w:bCs/>
          <w:sz w:val="22"/>
          <w:szCs w:val="22"/>
        </w:rPr>
        <w:t xml:space="preserve">awareness of the young generation </w:t>
      </w:r>
      <w:r>
        <w:rPr>
          <w:rFonts w:ascii="Arial" w:hAnsi="Arial" w:cs="Arial"/>
          <w:bCs/>
          <w:sz w:val="22"/>
          <w:szCs w:val="22"/>
        </w:rPr>
        <w:t xml:space="preserve">of the Wadden Sea </w:t>
      </w:r>
      <w:r w:rsidRPr="009668B2">
        <w:rPr>
          <w:rFonts w:ascii="Arial" w:hAnsi="Arial" w:cs="Arial"/>
          <w:bCs/>
          <w:sz w:val="22"/>
          <w:szCs w:val="22"/>
        </w:rPr>
        <w:t xml:space="preserve">as </w:t>
      </w:r>
      <w:r>
        <w:rPr>
          <w:rFonts w:ascii="Arial" w:hAnsi="Arial" w:cs="Arial"/>
          <w:bCs/>
          <w:sz w:val="22"/>
          <w:szCs w:val="22"/>
        </w:rPr>
        <w:t xml:space="preserve">a </w:t>
      </w:r>
      <w:r w:rsidRPr="009668B2">
        <w:rPr>
          <w:rFonts w:ascii="Arial" w:hAnsi="Arial" w:cs="Arial"/>
          <w:bCs/>
          <w:sz w:val="22"/>
          <w:szCs w:val="22"/>
        </w:rPr>
        <w:t xml:space="preserve">shared </w:t>
      </w:r>
      <w:del w:id="142" w:author="Autor">
        <w:r w:rsidRPr="009668B2" w:rsidDel="00F95792">
          <w:rPr>
            <w:rFonts w:ascii="Arial" w:hAnsi="Arial" w:cs="Arial"/>
            <w:bCs/>
            <w:sz w:val="22"/>
            <w:szCs w:val="22"/>
          </w:rPr>
          <w:delText xml:space="preserve">cultural and natural </w:delText>
        </w:r>
      </w:del>
      <w:r w:rsidRPr="009668B2">
        <w:rPr>
          <w:rFonts w:ascii="Arial" w:hAnsi="Arial" w:cs="Arial"/>
          <w:bCs/>
          <w:sz w:val="22"/>
          <w:szCs w:val="22"/>
        </w:rPr>
        <w:t xml:space="preserve">heritage through development of appropriate educational </w:t>
      </w:r>
      <w:r>
        <w:rPr>
          <w:rFonts w:ascii="Arial" w:hAnsi="Arial" w:cs="Arial"/>
          <w:bCs/>
          <w:sz w:val="22"/>
          <w:szCs w:val="22"/>
        </w:rPr>
        <w:t xml:space="preserve">outreach and </w:t>
      </w:r>
      <w:r w:rsidRPr="009668B2">
        <w:rPr>
          <w:rFonts w:ascii="Arial" w:hAnsi="Arial" w:cs="Arial"/>
          <w:bCs/>
          <w:sz w:val="22"/>
          <w:szCs w:val="22"/>
        </w:rPr>
        <w:t>products by continuing the International Wadden Sea School (IWSS) as an integral part of the World Heritage communication and education</w:t>
      </w:r>
      <w:r>
        <w:rPr>
          <w:rFonts w:ascii="Arial" w:hAnsi="Arial" w:cs="Arial"/>
          <w:bCs/>
          <w:sz w:val="22"/>
          <w:szCs w:val="22"/>
        </w:rPr>
        <w:t>.</w:t>
      </w:r>
      <w:ins w:id="143" w:author="Autor">
        <w:r>
          <w:rPr>
            <w:rFonts w:ascii="Arial" w:hAnsi="Arial" w:cs="Arial"/>
            <w:bCs/>
            <w:sz w:val="22"/>
            <w:szCs w:val="22"/>
          </w:rPr>
          <w:t>]</w:t>
        </w:r>
        <w:r>
          <w:rPr>
            <w:rStyle w:val="Funotenzeichen"/>
            <w:rFonts w:ascii="Arial" w:hAnsi="Arial" w:cs="Arial"/>
            <w:bCs/>
            <w:sz w:val="22"/>
            <w:szCs w:val="22"/>
          </w:rPr>
          <w:footnoteReference w:id="11"/>
        </w:r>
      </w:ins>
    </w:p>
    <w:p w:rsidR="0074176F" w:rsidRPr="009668B2" w:rsidRDefault="0074176F" w:rsidP="0074176F">
      <w:pPr>
        <w:rPr>
          <w:rFonts w:ascii="Arial" w:hAnsi="Arial" w:cs="Arial"/>
          <w:bCs/>
          <w:sz w:val="22"/>
          <w:szCs w:val="22"/>
        </w:rPr>
      </w:pPr>
    </w:p>
    <w:p w:rsidR="0074176F" w:rsidRPr="009668B2" w:rsidRDefault="0074176F" w:rsidP="0074176F">
      <w:pPr>
        <w:rPr>
          <w:rFonts w:ascii="Arial" w:hAnsi="Arial" w:cs="Arial"/>
          <w:bCs/>
          <w:sz w:val="22"/>
          <w:szCs w:val="22"/>
        </w:rPr>
      </w:pPr>
    </w:p>
    <w:p w:rsidR="0074176F" w:rsidRDefault="0074176F" w:rsidP="0074176F">
      <w:pPr>
        <w:tabs>
          <w:tab w:val="num" w:pos="360"/>
        </w:tabs>
        <w:rPr>
          <w:rFonts w:ascii="Arial" w:hAnsi="Arial" w:cs="Arial"/>
          <w:b/>
          <w:sz w:val="22"/>
          <w:szCs w:val="22"/>
        </w:rPr>
      </w:pPr>
      <w:r>
        <w:rPr>
          <w:rFonts w:ascii="Arial" w:hAnsi="Arial" w:cs="Arial"/>
          <w:b/>
          <w:sz w:val="22"/>
          <w:szCs w:val="22"/>
        </w:rPr>
        <w:t>TRILATERAL WADDEN SEA COOPERATION 2014 – 17</w:t>
      </w:r>
    </w:p>
    <w:p w:rsidR="0074176F" w:rsidRDefault="0074176F" w:rsidP="0074176F">
      <w:pPr>
        <w:tabs>
          <w:tab w:val="num" w:pos="360"/>
        </w:tabs>
        <w:rPr>
          <w:rFonts w:ascii="Arial" w:hAnsi="Arial" w:cs="Arial"/>
          <w:sz w:val="22"/>
          <w:szCs w:val="22"/>
        </w:rPr>
      </w:pPr>
    </w:p>
    <w:p w:rsidR="0074176F" w:rsidRDefault="0074176F" w:rsidP="0074176F">
      <w:pPr>
        <w:numPr>
          <w:ilvl w:val="0"/>
          <w:numId w:val="7"/>
        </w:numPr>
        <w:rPr>
          <w:rFonts w:ascii="Arial" w:hAnsi="Arial" w:cs="Arial"/>
          <w:sz w:val="22"/>
          <w:szCs w:val="22"/>
        </w:rPr>
      </w:pPr>
      <w:r w:rsidRPr="0088750E">
        <w:rPr>
          <w:rFonts w:ascii="Arial" w:hAnsi="Arial" w:cs="Arial"/>
          <w:sz w:val="22"/>
          <w:szCs w:val="22"/>
        </w:rPr>
        <w:t>Thank</w:t>
      </w:r>
      <w:r>
        <w:rPr>
          <w:rFonts w:ascii="Arial" w:hAnsi="Arial" w:cs="Arial"/>
          <w:sz w:val="22"/>
          <w:szCs w:val="22"/>
        </w:rPr>
        <w:t xml:space="preserve"> </w:t>
      </w:r>
      <w:smartTag w:uri="urn:schemas-microsoft-com:office:smarttags" w:element="country-region">
        <w:smartTag w:uri="urn:schemas-microsoft-com:office:smarttags" w:element="place">
          <w:r>
            <w:rPr>
              <w:rFonts w:ascii="Arial" w:hAnsi="Arial" w:cs="Arial"/>
              <w:sz w:val="22"/>
              <w:szCs w:val="22"/>
            </w:rPr>
            <w:t>Denmark</w:t>
          </w:r>
        </w:smartTag>
      </w:smartTag>
      <w:r>
        <w:rPr>
          <w:rFonts w:ascii="Arial" w:hAnsi="Arial" w:cs="Arial"/>
          <w:sz w:val="22"/>
          <w:szCs w:val="22"/>
        </w:rPr>
        <w:t xml:space="preserve"> for chairing the Cooperation during a prolonged period of time.</w:t>
      </w:r>
    </w:p>
    <w:p w:rsidR="0074176F" w:rsidRDefault="0074176F" w:rsidP="0074176F">
      <w:pPr>
        <w:tabs>
          <w:tab w:val="num" w:pos="360"/>
        </w:tabs>
        <w:rPr>
          <w:rFonts w:ascii="Arial" w:hAnsi="Arial" w:cs="Arial"/>
          <w:sz w:val="22"/>
          <w:szCs w:val="22"/>
        </w:rPr>
      </w:pPr>
    </w:p>
    <w:p w:rsidR="0074176F" w:rsidRDefault="0074176F" w:rsidP="0074176F">
      <w:pPr>
        <w:numPr>
          <w:ilvl w:val="0"/>
          <w:numId w:val="7"/>
        </w:numPr>
        <w:rPr>
          <w:rFonts w:ascii="Arial" w:hAnsi="Arial" w:cs="Arial"/>
          <w:sz w:val="22"/>
          <w:szCs w:val="22"/>
        </w:rPr>
      </w:pPr>
      <w:r w:rsidRPr="0088750E">
        <w:rPr>
          <w:rFonts w:ascii="Arial" w:hAnsi="Arial" w:cs="Arial"/>
          <w:sz w:val="22"/>
          <w:szCs w:val="22"/>
        </w:rPr>
        <w:t>Welcome</w:t>
      </w:r>
      <w:r>
        <w:rPr>
          <w:rFonts w:ascii="Arial" w:hAnsi="Arial" w:cs="Arial"/>
          <w:sz w:val="22"/>
          <w:szCs w:val="22"/>
        </w:rPr>
        <w:t xml:space="preserve"> the chairmanship of the </w:t>
      </w:r>
      <w:smartTag w:uri="urn:schemas-microsoft-com:office:smarttags" w:element="country-region">
        <w:smartTag w:uri="urn:schemas-microsoft-com:office:smarttags" w:element="place">
          <w:r>
            <w:rPr>
              <w:rFonts w:ascii="Arial" w:hAnsi="Arial" w:cs="Arial"/>
              <w:sz w:val="22"/>
              <w:szCs w:val="22"/>
            </w:rPr>
            <w:t>Netherlands</w:t>
          </w:r>
        </w:smartTag>
      </w:smartTag>
      <w:r>
        <w:rPr>
          <w:rFonts w:ascii="Arial" w:hAnsi="Arial" w:cs="Arial"/>
          <w:sz w:val="22"/>
          <w:szCs w:val="22"/>
        </w:rPr>
        <w:t xml:space="preserve"> for the forthcoming period 2014 – 2017.</w:t>
      </w:r>
    </w:p>
    <w:p w:rsidR="0074176F" w:rsidRDefault="0074176F" w:rsidP="0074176F">
      <w:pPr>
        <w:tabs>
          <w:tab w:val="num" w:pos="360"/>
        </w:tabs>
        <w:rPr>
          <w:rFonts w:ascii="Arial" w:hAnsi="Arial" w:cs="Arial"/>
          <w:sz w:val="22"/>
          <w:szCs w:val="22"/>
        </w:rPr>
      </w:pPr>
    </w:p>
    <w:p w:rsidR="0074176F" w:rsidRDefault="0074176F" w:rsidP="0074176F">
      <w:pPr>
        <w:numPr>
          <w:ilvl w:val="0"/>
          <w:numId w:val="7"/>
        </w:numPr>
        <w:rPr>
          <w:rFonts w:ascii="Arial" w:hAnsi="Arial" w:cs="Arial"/>
          <w:sz w:val="22"/>
          <w:szCs w:val="22"/>
        </w:rPr>
      </w:pPr>
      <w:r w:rsidRPr="0088750E">
        <w:rPr>
          <w:rFonts w:ascii="Arial" w:hAnsi="Arial" w:cs="Arial"/>
          <w:bCs/>
          <w:sz w:val="22"/>
          <w:szCs w:val="22"/>
        </w:rPr>
        <w:t>Hold</w:t>
      </w:r>
      <w:r>
        <w:rPr>
          <w:rFonts w:ascii="Arial" w:hAnsi="Arial" w:cs="Arial"/>
          <w:sz w:val="22"/>
          <w:szCs w:val="22"/>
        </w:rPr>
        <w:t xml:space="preserve"> the next Trilateral Governmental Conference on the Protection of the </w:t>
      </w:r>
      <w:smartTag w:uri="urn:schemas-microsoft-com:office:smarttags" w:element="place">
        <w:smartTag w:uri="urn:schemas-microsoft-com:office:smarttags" w:element="PlaceName">
          <w:r>
            <w:rPr>
              <w:rFonts w:ascii="Arial" w:hAnsi="Arial" w:cs="Arial"/>
              <w:sz w:val="22"/>
              <w:szCs w:val="22"/>
            </w:rPr>
            <w:t>Wadden</w:t>
          </w:r>
        </w:smartTag>
        <w:r>
          <w:rPr>
            <w:rFonts w:ascii="Arial" w:hAnsi="Arial" w:cs="Arial"/>
            <w:sz w:val="22"/>
            <w:szCs w:val="22"/>
          </w:rPr>
          <w:t xml:space="preserve"> </w:t>
        </w:r>
        <w:smartTag w:uri="urn:schemas-microsoft-com:office:smarttags" w:element="PlaceType">
          <w:r>
            <w:rPr>
              <w:rFonts w:ascii="Arial" w:hAnsi="Arial" w:cs="Arial"/>
              <w:sz w:val="22"/>
              <w:szCs w:val="22"/>
            </w:rPr>
            <w:t>Sea</w:t>
          </w:r>
        </w:smartTag>
      </w:smartTag>
      <w:r>
        <w:rPr>
          <w:rFonts w:ascii="Arial" w:hAnsi="Arial" w:cs="Arial"/>
          <w:sz w:val="22"/>
          <w:szCs w:val="22"/>
        </w:rPr>
        <w:t xml:space="preserve"> and the regular Trilateral Governmental Council meeting in 2017 on the invitation of the Netherlands Government.</w:t>
      </w:r>
    </w:p>
    <w:p w:rsidR="0074176F" w:rsidRPr="00C466F1" w:rsidRDefault="0074176F" w:rsidP="0074176F">
      <w:pPr>
        <w:tabs>
          <w:tab w:val="num" w:pos="360"/>
        </w:tabs>
        <w:rPr>
          <w:rFonts w:ascii="Arial" w:hAnsi="Arial" w:cs="Arial"/>
          <w:sz w:val="22"/>
          <w:szCs w:val="22"/>
        </w:rPr>
      </w:pPr>
    </w:p>
    <w:p w:rsidR="0074176F" w:rsidRPr="00C466F1" w:rsidRDefault="0074176F" w:rsidP="0074176F">
      <w:pPr>
        <w:numPr>
          <w:ilvl w:val="0"/>
          <w:numId w:val="7"/>
        </w:numPr>
        <w:rPr>
          <w:rFonts w:ascii="Arial" w:hAnsi="Arial" w:cs="Arial"/>
          <w:sz w:val="22"/>
          <w:szCs w:val="22"/>
        </w:rPr>
      </w:pPr>
      <w:r w:rsidRPr="0088750E">
        <w:rPr>
          <w:rFonts w:ascii="Arial" w:hAnsi="Arial" w:cs="Arial"/>
          <w:bCs/>
          <w:sz w:val="22"/>
          <w:szCs w:val="22"/>
        </w:rPr>
        <w:lastRenderedPageBreak/>
        <w:t>Hold</w:t>
      </w:r>
      <w:r w:rsidRPr="00C466F1">
        <w:rPr>
          <w:rFonts w:ascii="Arial" w:hAnsi="Arial" w:cs="Arial"/>
          <w:sz w:val="22"/>
          <w:szCs w:val="22"/>
        </w:rPr>
        <w:t xml:space="preserve"> the 1</w:t>
      </w:r>
      <w:r>
        <w:rPr>
          <w:rFonts w:ascii="Arial" w:hAnsi="Arial" w:cs="Arial"/>
          <w:sz w:val="22"/>
          <w:szCs w:val="22"/>
        </w:rPr>
        <w:t>4</w:t>
      </w:r>
      <w:r w:rsidRPr="00C466F1">
        <w:rPr>
          <w:rFonts w:ascii="Arial" w:hAnsi="Arial" w:cs="Arial"/>
          <w:sz w:val="22"/>
          <w:szCs w:val="22"/>
          <w:vertAlign w:val="superscript"/>
        </w:rPr>
        <w:t>th</w:t>
      </w:r>
      <w:r w:rsidRPr="00C466F1">
        <w:rPr>
          <w:rFonts w:ascii="Arial" w:hAnsi="Arial" w:cs="Arial"/>
          <w:sz w:val="22"/>
          <w:szCs w:val="22"/>
        </w:rPr>
        <w:t xml:space="preserve"> International Scienti</w:t>
      </w:r>
      <w:r>
        <w:rPr>
          <w:rFonts w:ascii="Arial" w:hAnsi="Arial" w:cs="Arial"/>
          <w:sz w:val="22"/>
          <w:szCs w:val="22"/>
        </w:rPr>
        <w:t>fic Wadden Sea Symposium in 2016 in Denmark</w:t>
      </w:r>
      <w:r w:rsidRPr="00C466F1">
        <w:rPr>
          <w:rFonts w:ascii="Arial" w:hAnsi="Arial" w:cs="Arial"/>
          <w:sz w:val="22"/>
          <w:szCs w:val="22"/>
        </w:rPr>
        <w:t xml:space="preserve"> on the invitation of the </w:t>
      </w:r>
      <w:r>
        <w:rPr>
          <w:rFonts w:ascii="Arial" w:hAnsi="Arial" w:cs="Arial"/>
          <w:sz w:val="22"/>
          <w:szCs w:val="22"/>
        </w:rPr>
        <w:t>Danish</w:t>
      </w:r>
      <w:r w:rsidRPr="00C466F1">
        <w:rPr>
          <w:rFonts w:ascii="Arial" w:hAnsi="Arial" w:cs="Arial"/>
          <w:sz w:val="22"/>
          <w:szCs w:val="22"/>
        </w:rPr>
        <w:t xml:space="preserve"> Government. </w:t>
      </w:r>
    </w:p>
    <w:p w:rsidR="0074176F" w:rsidRDefault="0074176F" w:rsidP="0074176F">
      <w:pPr>
        <w:pStyle w:val="Flietext"/>
        <w:rPr>
          <w:rFonts w:cs="Arial"/>
          <w:sz w:val="22"/>
        </w:rPr>
      </w:pPr>
    </w:p>
    <w:p w:rsidR="0074176F" w:rsidRDefault="0074176F" w:rsidP="0074176F">
      <w:pPr>
        <w:pStyle w:val="Flietext"/>
        <w:rPr>
          <w:rFonts w:cs="Arial"/>
          <w:sz w:val="22"/>
        </w:rPr>
      </w:pPr>
    </w:p>
    <w:p w:rsidR="0074176F" w:rsidRDefault="0074176F" w:rsidP="0074176F">
      <w:pPr>
        <w:pStyle w:val="Flietext"/>
        <w:rPr>
          <w:rFonts w:cs="Arial"/>
          <w:sz w:val="22"/>
        </w:rPr>
      </w:pPr>
      <w:r>
        <w:rPr>
          <w:rFonts w:cs="Arial"/>
          <w:sz w:val="22"/>
        </w:rPr>
        <w:t>Signatures</w:t>
      </w:r>
    </w:p>
    <w:p w:rsidR="0074176F" w:rsidRDefault="0074176F" w:rsidP="0074176F">
      <w:pPr>
        <w:pStyle w:val="Flietext"/>
        <w:rPr>
          <w:rFonts w:cs="Arial"/>
          <w:b/>
          <w:sz w:val="22"/>
        </w:rPr>
      </w:pPr>
    </w:p>
    <w:p w:rsidR="0074176F" w:rsidRDefault="0074176F" w:rsidP="0074176F">
      <w:pPr>
        <w:pStyle w:val="Flietext"/>
        <w:rPr>
          <w:rFonts w:cs="Arial"/>
          <w:b/>
          <w:sz w:val="22"/>
        </w:rPr>
      </w:pPr>
    </w:p>
    <w:p w:rsidR="0074176F" w:rsidRDefault="0074176F" w:rsidP="0074176F">
      <w:pPr>
        <w:pStyle w:val="Flietext"/>
        <w:rPr>
          <w:rFonts w:cs="Arial"/>
          <w:b/>
          <w:sz w:val="22"/>
        </w:rPr>
      </w:pPr>
    </w:p>
    <w:p w:rsidR="0074176F" w:rsidRDefault="0074176F" w:rsidP="0074176F">
      <w:pPr>
        <w:rPr>
          <w:rFonts w:ascii="Arial" w:hAnsi="Arial" w:cs="Arial"/>
          <w:sz w:val="22"/>
          <w:lang w:eastAsia="en-GB"/>
        </w:rPr>
      </w:pPr>
      <w:r>
        <w:rPr>
          <w:rFonts w:cs="Arial"/>
          <w:sz w:val="22"/>
        </w:rPr>
        <w:br w:type="page"/>
      </w:r>
    </w:p>
    <w:p w:rsidR="0074176F" w:rsidRPr="00272965" w:rsidRDefault="0074176F" w:rsidP="0074176F">
      <w:pPr>
        <w:pStyle w:val="Flietext"/>
        <w:rPr>
          <w:rFonts w:cs="Arial"/>
          <w:b/>
          <w:sz w:val="22"/>
        </w:rPr>
      </w:pPr>
      <w:r w:rsidRPr="00272965">
        <w:rPr>
          <w:rFonts w:cs="Arial"/>
          <w:b/>
          <w:sz w:val="22"/>
        </w:rPr>
        <w:lastRenderedPageBreak/>
        <w:t>LIST OF ANNEXES</w:t>
      </w:r>
    </w:p>
    <w:p w:rsidR="0074176F" w:rsidRPr="0088750E" w:rsidRDefault="0074176F" w:rsidP="0074176F">
      <w:pPr>
        <w:pStyle w:val="Flietext"/>
        <w:rPr>
          <w:rFonts w:cs="Arial"/>
          <w:sz w:val="22"/>
        </w:rPr>
      </w:pPr>
    </w:p>
    <w:p w:rsidR="0074176F" w:rsidRPr="0088750E" w:rsidRDefault="0074176F" w:rsidP="0074176F">
      <w:pPr>
        <w:pStyle w:val="Flietext"/>
        <w:ind w:left="4320" w:hanging="4320"/>
        <w:rPr>
          <w:rFonts w:cs="Arial"/>
          <w:sz w:val="22"/>
        </w:rPr>
      </w:pPr>
      <w:ins w:id="145" w:author="Autor">
        <w:r w:rsidRPr="0088750E">
          <w:rPr>
            <w:rFonts w:cs="Arial"/>
            <w:sz w:val="22"/>
          </w:rPr>
          <w:t xml:space="preserve">1. </w:t>
        </w:r>
      </w:ins>
      <w:r w:rsidRPr="0088750E">
        <w:rPr>
          <w:rFonts w:cs="Arial"/>
          <w:sz w:val="22"/>
        </w:rPr>
        <w:t>World Heritage Strategy</w:t>
      </w:r>
      <w:r w:rsidRPr="0088750E">
        <w:rPr>
          <w:rFonts w:cs="Arial"/>
          <w:sz w:val="22"/>
        </w:rPr>
        <w:tab/>
        <w:t xml:space="preserve"> </w:t>
      </w:r>
    </w:p>
    <w:p w:rsidR="0074176F" w:rsidRPr="00706D69" w:rsidRDefault="0074176F" w:rsidP="0074176F">
      <w:pPr>
        <w:pStyle w:val="Flietext"/>
        <w:rPr>
          <w:ins w:id="146" w:author="Autor"/>
          <w:rFonts w:cs="Arial"/>
          <w:sz w:val="22"/>
        </w:rPr>
      </w:pPr>
      <w:ins w:id="147" w:author="Autor">
        <w:r w:rsidRPr="0088750E">
          <w:rPr>
            <w:rFonts w:cs="Arial"/>
            <w:sz w:val="22"/>
          </w:rPr>
          <w:t xml:space="preserve">2. </w:t>
        </w:r>
      </w:ins>
      <w:r w:rsidRPr="0088750E">
        <w:rPr>
          <w:rFonts w:cs="Arial"/>
          <w:sz w:val="22"/>
        </w:rPr>
        <w:t>Sustainable Tourism Strategy</w:t>
      </w:r>
      <w:r w:rsidRPr="0088750E">
        <w:rPr>
          <w:rFonts w:cs="Arial"/>
          <w:sz w:val="22"/>
        </w:rPr>
        <w:tab/>
      </w:r>
      <w:r w:rsidRPr="0088750E">
        <w:rPr>
          <w:rFonts w:cs="Arial"/>
          <w:sz w:val="22"/>
        </w:rPr>
        <w:tab/>
      </w:r>
      <w:ins w:id="148" w:author="Autor">
        <w:r w:rsidRPr="0088750E">
          <w:rPr>
            <w:rFonts w:cs="Arial"/>
            <w:sz w:val="22"/>
          </w:rPr>
          <w:t xml:space="preserve"> </w:t>
        </w:r>
      </w:ins>
    </w:p>
    <w:p w:rsidR="0074176F" w:rsidRPr="00706D69" w:rsidRDefault="0074176F" w:rsidP="0074176F">
      <w:pPr>
        <w:pStyle w:val="Flietext"/>
        <w:rPr>
          <w:ins w:id="149" w:author="Autor"/>
          <w:rFonts w:cs="Arial"/>
          <w:sz w:val="22"/>
        </w:rPr>
      </w:pPr>
      <w:ins w:id="150" w:author="Autor">
        <w:r w:rsidRPr="0088750E">
          <w:rPr>
            <w:rFonts w:cs="Arial"/>
            <w:sz w:val="22"/>
          </w:rPr>
          <w:t xml:space="preserve">3. </w:t>
        </w:r>
      </w:ins>
      <w:r w:rsidRPr="0088750E">
        <w:rPr>
          <w:rFonts w:cs="Arial"/>
          <w:sz w:val="22"/>
        </w:rPr>
        <w:t>Flyway Vision</w:t>
      </w:r>
      <w:r w:rsidRPr="0088750E">
        <w:rPr>
          <w:rFonts w:cs="Arial"/>
          <w:sz w:val="22"/>
        </w:rPr>
        <w:tab/>
      </w:r>
      <w:r w:rsidRPr="0088750E">
        <w:rPr>
          <w:rFonts w:cs="Arial"/>
          <w:sz w:val="22"/>
        </w:rPr>
        <w:tab/>
      </w:r>
      <w:r w:rsidRPr="0088750E">
        <w:rPr>
          <w:rFonts w:cs="Arial"/>
          <w:sz w:val="22"/>
        </w:rPr>
        <w:tab/>
      </w:r>
      <w:r w:rsidRPr="0088750E">
        <w:rPr>
          <w:rFonts w:cs="Arial"/>
          <w:sz w:val="22"/>
        </w:rPr>
        <w:tab/>
      </w:r>
      <w:r w:rsidRPr="0088750E">
        <w:rPr>
          <w:rFonts w:cs="Arial"/>
          <w:sz w:val="22"/>
        </w:rPr>
        <w:tab/>
      </w:r>
      <w:r w:rsidRPr="0088750E">
        <w:rPr>
          <w:rFonts w:cs="Arial"/>
          <w:sz w:val="22"/>
        </w:rPr>
        <w:tab/>
      </w:r>
    </w:p>
    <w:p w:rsidR="0074176F" w:rsidRPr="00706D69" w:rsidRDefault="0074176F" w:rsidP="0074176F">
      <w:pPr>
        <w:pStyle w:val="Flietext"/>
        <w:rPr>
          <w:rFonts w:cs="Arial"/>
          <w:sz w:val="22"/>
        </w:rPr>
      </w:pPr>
      <w:ins w:id="151" w:author="Autor">
        <w:r w:rsidRPr="0088750E">
          <w:rPr>
            <w:rFonts w:cs="Arial"/>
            <w:sz w:val="22"/>
          </w:rPr>
          <w:t xml:space="preserve">4. </w:t>
        </w:r>
      </w:ins>
      <w:r w:rsidRPr="0088750E">
        <w:rPr>
          <w:rFonts w:cs="Arial"/>
          <w:sz w:val="22"/>
        </w:rPr>
        <w:t>Strategic Framework</w:t>
      </w:r>
      <w:del w:id="152" w:author="Autor">
        <w:r w:rsidRPr="0088750E" w:rsidDel="00706D69">
          <w:rPr>
            <w:rFonts w:cs="Arial"/>
            <w:sz w:val="22"/>
          </w:rPr>
          <w:delText xml:space="preserve"> </w:delText>
        </w:r>
      </w:del>
      <w:r w:rsidRPr="0088750E">
        <w:rPr>
          <w:rFonts w:cs="Arial"/>
          <w:sz w:val="22"/>
        </w:rPr>
        <w:t xml:space="preserve"> Alien Species</w:t>
      </w:r>
      <w:r w:rsidRPr="0088750E">
        <w:rPr>
          <w:rFonts w:cs="Arial"/>
          <w:sz w:val="22"/>
        </w:rPr>
        <w:tab/>
      </w:r>
      <w:r w:rsidRPr="0088750E">
        <w:rPr>
          <w:rFonts w:cs="Arial"/>
          <w:sz w:val="22"/>
        </w:rPr>
        <w:tab/>
      </w:r>
      <w:r w:rsidRPr="0088750E">
        <w:rPr>
          <w:rFonts w:cs="Arial"/>
          <w:sz w:val="22"/>
        </w:rPr>
        <w:tab/>
      </w:r>
    </w:p>
    <w:p w:rsidR="0074176F" w:rsidRPr="0088750E" w:rsidRDefault="0074176F" w:rsidP="0074176F">
      <w:pPr>
        <w:pStyle w:val="Flietext"/>
        <w:rPr>
          <w:rFonts w:cs="Arial"/>
          <w:sz w:val="22"/>
        </w:rPr>
      </w:pPr>
      <w:ins w:id="153" w:author="Autor">
        <w:r w:rsidRPr="0088750E">
          <w:rPr>
            <w:rFonts w:cs="Arial"/>
            <w:sz w:val="22"/>
          </w:rPr>
          <w:t xml:space="preserve">5. </w:t>
        </w:r>
      </w:ins>
      <w:r w:rsidRPr="0088750E">
        <w:rPr>
          <w:rFonts w:cs="Arial"/>
          <w:sz w:val="22"/>
        </w:rPr>
        <w:t>Framework for Sustainable Fisheries</w:t>
      </w:r>
      <w:r w:rsidRPr="0088750E">
        <w:rPr>
          <w:rFonts w:cs="Arial"/>
          <w:sz w:val="22"/>
        </w:rPr>
        <w:tab/>
      </w:r>
      <w:r w:rsidRPr="0088750E">
        <w:rPr>
          <w:rFonts w:cs="Arial"/>
          <w:sz w:val="22"/>
        </w:rPr>
        <w:tab/>
      </w:r>
    </w:p>
    <w:p w:rsidR="0074176F" w:rsidRPr="0088750E" w:rsidRDefault="0074176F" w:rsidP="0074176F">
      <w:pPr>
        <w:pStyle w:val="Flietext"/>
        <w:rPr>
          <w:rFonts w:cs="Arial"/>
          <w:sz w:val="22"/>
        </w:rPr>
      </w:pPr>
      <w:ins w:id="154" w:author="Autor">
        <w:r w:rsidRPr="0088750E">
          <w:rPr>
            <w:rFonts w:cs="Arial"/>
            <w:sz w:val="22"/>
          </w:rPr>
          <w:t xml:space="preserve">6. </w:t>
        </w:r>
      </w:ins>
      <w:r w:rsidRPr="0088750E">
        <w:rPr>
          <w:rFonts w:cs="Arial"/>
          <w:sz w:val="22"/>
        </w:rPr>
        <w:t xml:space="preserve">PSSA Operational </w:t>
      </w:r>
      <w:ins w:id="155" w:author="Autor">
        <w:r w:rsidRPr="0088750E">
          <w:rPr>
            <w:rFonts w:cs="Arial"/>
            <w:sz w:val="22"/>
          </w:rPr>
          <w:t>P</w:t>
        </w:r>
      </w:ins>
      <w:del w:id="156" w:author="Autor">
        <w:r w:rsidRPr="0088750E" w:rsidDel="00706D69">
          <w:rPr>
            <w:rFonts w:cs="Arial"/>
            <w:sz w:val="22"/>
          </w:rPr>
          <w:delText>p</w:delText>
        </w:r>
      </w:del>
      <w:r w:rsidRPr="0088750E">
        <w:rPr>
          <w:rFonts w:cs="Arial"/>
          <w:sz w:val="22"/>
        </w:rPr>
        <w:t>lan</w:t>
      </w:r>
      <w:r w:rsidRPr="0088750E">
        <w:rPr>
          <w:rFonts w:cs="Arial"/>
          <w:sz w:val="22"/>
        </w:rPr>
        <w:tab/>
      </w:r>
      <w:r w:rsidRPr="0088750E">
        <w:rPr>
          <w:rFonts w:cs="Arial"/>
          <w:sz w:val="22"/>
        </w:rPr>
        <w:tab/>
      </w:r>
      <w:r w:rsidRPr="0088750E">
        <w:rPr>
          <w:rFonts w:cs="Arial"/>
          <w:sz w:val="22"/>
        </w:rPr>
        <w:tab/>
      </w:r>
      <w:r w:rsidRPr="0088750E">
        <w:rPr>
          <w:rFonts w:cs="Arial"/>
          <w:sz w:val="22"/>
        </w:rPr>
        <w:tab/>
      </w:r>
      <w:r w:rsidRPr="0088750E">
        <w:rPr>
          <w:rFonts w:cs="Arial"/>
          <w:sz w:val="22"/>
        </w:rPr>
        <w:tab/>
      </w:r>
    </w:p>
    <w:p w:rsidR="0074176F" w:rsidRPr="0088750E" w:rsidRDefault="0074176F" w:rsidP="0074176F">
      <w:pPr>
        <w:pStyle w:val="Flietext"/>
        <w:rPr>
          <w:rFonts w:cs="Arial"/>
          <w:sz w:val="22"/>
        </w:rPr>
      </w:pPr>
      <w:ins w:id="157" w:author="Autor">
        <w:r w:rsidRPr="0088750E">
          <w:rPr>
            <w:rFonts w:cs="Arial"/>
            <w:sz w:val="22"/>
          </w:rPr>
          <w:t xml:space="preserve">7. </w:t>
        </w:r>
      </w:ins>
      <w:r w:rsidRPr="0088750E">
        <w:rPr>
          <w:rFonts w:cs="Arial"/>
          <w:sz w:val="22"/>
        </w:rPr>
        <w:t>Climate Adaptation Strategy</w:t>
      </w:r>
      <w:r w:rsidRPr="0088750E">
        <w:rPr>
          <w:rFonts w:cs="Arial"/>
          <w:sz w:val="22"/>
        </w:rPr>
        <w:tab/>
      </w:r>
      <w:r w:rsidRPr="0088750E">
        <w:rPr>
          <w:rFonts w:cs="Arial"/>
          <w:sz w:val="22"/>
        </w:rPr>
        <w:tab/>
      </w:r>
      <w:r w:rsidRPr="0088750E">
        <w:rPr>
          <w:rFonts w:cs="Arial"/>
          <w:sz w:val="22"/>
        </w:rPr>
        <w:tab/>
      </w:r>
    </w:p>
    <w:p w:rsidR="0074176F" w:rsidRDefault="0074176F" w:rsidP="0074176F">
      <w:pPr>
        <w:pStyle w:val="Flietext"/>
        <w:rPr>
          <w:rFonts w:cs="Arial"/>
          <w:b/>
          <w:sz w:val="22"/>
        </w:rPr>
      </w:pPr>
      <w:ins w:id="158" w:author="Autor">
        <w:r w:rsidRPr="0088750E">
          <w:rPr>
            <w:rFonts w:cs="Arial"/>
            <w:sz w:val="22"/>
          </w:rPr>
          <w:t xml:space="preserve">8. </w:t>
        </w:r>
      </w:ins>
      <w:r w:rsidRPr="0088750E">
        <w:rPr>
          <w:rFonts w:cs="Arial"/>
          <w:sz w:val="22"/>
        </w:rPr>
        <w:t>TMAP Strategy</w:t>
      </w:r>
      <w:r>
        <w:rPr>
          <w:rFonts w:cs="Arial"/>
          <w:b/>
          <w:sz w:val="22"/>
        </w:rPr>
        <w:tab/>
      </w:r>
      <w:r>
        <w:rPr>
          <w:rFonts w:cs="Arial"/>
          <w:b/>
          <w:sz w:val="22"/>
        </w:rPr>
        <w:tab/>
      </w:r>
      <w:r>
        <w:rPr>
          <w:rFonts w:cs="Arial"/>
          <w:b/>
          <w:sz w:val="22"/>
        </w:rPr>
        <w:tab/>
      </w:r>
      <w:r>
        <w:rPr>
          <w:rFonts w:cs="Arial"/>
          <w:b/>
          <w:sz w:val="22"/>
        </w:rPr>
        <w:tab/>
      </w:r>
      <w:r>
        <w:rPr>
          <w:rFonts w:cs="Arial"/>
          <w:b/>
          <w:sz w:val="22"/>
        </w:rPr>
        <w:tab/>
      </w:r>
    </w:p>
    <w:p w:rsidR="0074176F" w:rsidRDefault="0074176F" w:rsidP="0074176F">
      <w:pPr>
        <w:pStyle w:val="Flietext"/>
        <w:rPr>
          <w:rFonts w:cs="Arial"/>
          <w:b/>
          <w:sz w:val="22"/>
        </w:rPr>
      </w:pPr>
    </w:p>
    <w:p w:rsidR="0074176F" w:rsidRPr="00E34C11" w:rsidRDefault="0074176F" w:rsidP="0074176F">
      <w:pPr>
        <w:rPr>
          <w:rFonts w:ascii="Arial" w:hAnsi="Arial" w:cs="Arial"/>
          <w:b/>
          <w:sz w:val="22"/>
          <w:lang w:eastAsia="en-GB"/>
        </w:rPr>
      </w:pPr>
    </w:p>
    <w:p w:rsidR="00425982" w:rsidRPr="00B9381B" w:rsidRDefault="00425982" w:rsidP="000D06F1">
      <w:pPr>
        <w:rPr>
          <w:rFonts w:ascii="Arial" w:hAnsi="Arial" w:cs="Arial"/>
          <w:sz w:val="22"/>
          <w:szCs w:val="22"/>
        </w:rPr>
      </w:pPr>
    </w:p>
    <w:sectPr w:rsidR="00425982" w:rsidRPr="00B9381B" w:rsidSect="007259B6">
      <w:headerReference w:type="default" r:id="rId2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401" w:rsidRDefault="00342401" w:rsidP="007259B6">
      <w:r>
        <w:separator/>
      </w:r>
    </w:p>
  </w:endnote>
  <w:endnote w:type="continuationSeparator" w:id="0">
    <w:p w:rsidR="00342401" w:rsidRDefault="00342401" w:rsidP="0072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401" w:rsidRDefault="00342401" w:rsidP="007259B6">
      <w:r>
        <w:separator/>
      </w:r>
    </w:p>
  </w:footnote>
  <w:footnote w:type="continuationSeparator" w:id="0">
    <w:p w:rsidR="00342401" w:rsidRDefault="00342401" w:rsidP="007259B6">
      <w:r>
        <w:continuationSeparator/>
      </w:r>
    </w:p>
  </w:footnote>
  <w:footnote w:id="1">
    <w:p w:rsidR="00342401" w:rsidRPr="00FA39FB" w:rsidRDefault="00342401" w:rsidP="0074176F">
      <w:pPr>
        <w:pStyle w:val="Funotentext"/>
        <w:rPr>
          <w:rFonts w:ascii="Arial" w:hAnsi="Arial" w:cs="Arial"/>
          <w:sz w:val="18"/>
          <w:szCs w:val="18"/>
          <w:lang w:val="en-US"/>
        </w:rPr>
      </w:pPr>
      <w:r w:rsidRPr="00C439D5">
        <w:rPr>
          <w:rStyle w:val="Funotenzeichen"/>
          <w:rFonts w:ascii="Arial" w:hAnsi="Arial" w:cs="Arial"/>
          <w:sz w:val="18"/>
          <w:szCs w:val="18"/>
        </w:rPr>
        <w:footnoteRef/>
      </w:r>
      <w:r w:rsidRPr="00C439D5">
        <w:rPr>
          <w:rFonts w:ascii="Arial" w:hAnsi="Arial" w:cs="Arial"/>
          <w:sz w:val="18"/>
          <w:szCs w:val="18"/>
        </w:rPr>
        <w:t xml:space="preserve"> </w:t>
      </w:r>
      <w:r w:rsidRPr="00FA39FB">
        <w:rPr>
          <w:rFonts w:ascii="Arial" w:hAnsi="Arial" w:cs="Arial"/>
          <w:sz w:val="18"/>
          <w:szCs w:val="18"/>
          <w:lang w:val="en-US"/>
        </w:rPr>
        <w:t>Reservation Germany</w:t>
      </w:r>
    </w:p>
  </w:footnote>
  <w:footnote w:id="2">
    <w:p w:rsidR="00342401" w:rsidRPr="00656AB5" w:rsidRDefault="00342401" w:rsidP="0074176F">
      <w:pPr>
        <w:pStyle w:val="Funotentext"/>
        <w:rPr>
          <w:rFonts w:ascii="Arial" w:hAnsi="Arial" w:cs="Arial"/>
          <w:sz w:val="18"/>
          <w:szCs w:val="18"/>
        </w:rPr>
      </w:pPr>
      <w:r w:rsidRPr="00656AB5">
        <w:rPr>
          <w:rStyle w:val="Funotenzeichen"/>
          <w:rFonts w:ascii="Arial" w:hAnsi="Arial" w:cs="Arial"/>
          <w:sz w:val="18"/>
          <w:szCs w:val="18"/>
        </w:rPr>
        <w:footnoteRef/>
      </w:r>
      <w:r w:rsidRPr="00656AB5">
        <w:rPr>
          <w:rFonts w:ascii="Arial" w:hAnsi="Arial" w:cs="Arial"/>
          <w:sz w:val="18"/>
          <w:szCs w:val="18"/>
        </w:rPr>
        <w:t xml:space="preserve"> Pending finalisation Policy Assessment Report</w:t>
      </w:r>
    </w:p>
  </w:footnote>
  <w:footnote w:id="3">
    <w:p w:rsidR="00342401" w:rsidRPr="00882165" w:rsidRDefault="00342401" w:rsidP="0074176F">
      <w:pPr>
        <w:pStyle w:val="Funotentext"/>
        <w:rPr>
          <w:rFonts w:ascii="Arial" w:hAnsi="Arial" w:cs="Arial"/>
          <w:sz w:val="18"/>
          <w:szCs w:val="18"/>
        </w:rPr>
      </w:pPr>
      <w:r w:rsidRPr="005628BF">
        <w:rPr>
          <w:rStyle w:val="Funotenzeichen"/>
          <w:rFonts w:ascii="Arial" w:hAnsi="Arial" w:cs="Arial"/>
          <w:sz w:val="18"/>
          <w:szCs w:val="18"/>
        </w:rPr>
        <w:footnoteRef/>
      </w:r>
      <w:r w:rsidRPr="005628BF">
        <w:rPr>
          <w:rFonts w:ascii="Arial" w:hAnsi="Arial" w:cs="Arial"/>
          <w:sz w:val="18"/>
          <w:szCs w:val="18"/>
        </w:rPr>
        <w:t xml:space="preserve"> Branding quality, catalyst potential and international benchmarking to be further explained during the drafting process</w:t>
      </w:r>
    </w:p>
  </w:footnote>
  <w:footnote w:id="4">
    <w:p w:rsidR="00342401" w:rsidRPr="00640C66" w:rsidDel="00E12ECD" w:rsidRDefault="00342401" w:rsidP="0074176F">
      <w:pPr>
        <w:rPr>
          <w:ins w:id="15" w:author="Autor"/>
          <w:del w:id="16" w:author="Autor"/>
          <w:rFonts w:ascii="Arial" w:hAnsi="Arial" w:cs="Arial"/>
          <w:sz w:val="18"/>
          <w:szCs w:val="18"/>
        </w:rPr>
      </w:pPr>
      <w:r w:rsidRPr="00656AB5">
        <w:rPr>
          <w:rStyle w:val="Funotenzeichen"/>
          <w:rFonts w:ascii="Arial" w:hAnsi="Arial" w:cs="Arial"/>
          <w:sz w:val="18"/>
          <w:szCs w:val="18"/>
        </w:rPr>
        <w:footnoteRef/>
      </w:r>
      <w:r w:rsidRPr="00656AB5">
        <w:rPr>
          <w:rFonts w:ascii="Arial" w:hAnsi="Arial" w:cs="Arial"/>
          <w:sz w:val="18"/>
          <w:szCs w:val="18"/>
        </w:rPr>
        <w:t xml:space="preserve"> </w:t>
      </w:r>
      <w:del w:id="17" w:author="Autor">
        <w:r w:rsidRPr="00C439D5" w:rsidDel="00010E92">
          <w:rPr>
            <w:rFonts w:ascii="Arial" w:hAnsi="Arial" w:cs="Arial"/>
            <w:sz w:val="18"/>
            <w:szCs w:val="18"/>
          </w:rPr>
          <w:delText>First meeting Foundation Committee scheduled 2 July 2013</w:delText>
        </w:r>
      </w:del>
      <w:ins w:id="18" w:author="Autor">
        <w:r>
          <w:rPr>
            <w:rFonts w:ascii="Arial" w:hAnsi="Arial" w:cs="Arial"/>
            <w:sz w:val="18"/>
            <w:szCs w:val="18"/>
          </w:rPr>
          <w:t xml:space="preserve"> Text to be amended on the basis of outcome of the work of the</w:t>
        </w:r>
        <w:del w:id="19" w:author="Autor">
          <w:r w:rsidDel="00E12ECD">
            <w:rPr>
              <w:rFonts w:ascii="Arial" w:hAnsi="Arial" w:cs="Arial"/>
              <w:sz w:val="18"/>
              <w:szCs w:val="18"/>
            </w:rPr>
            <w:delText xml:space="preserve"> </w:delText>
          </w:r>
        </w:del>
        <w:r>
          <w:rPr>
            <w:rFonts w:ascii="Arial" w:hAnsi="Arial" w:cs="Arial"/>
            <w:sz w:val="18"/>
            <w:szCs w:val="18"/>
          </w:rPr>
          <w:t xml:space="preserve"> Foundation Review Committee and discussions by the WSB</w:t>
        </w:r>
      </w:ins>
      <w:r>
        <w:rPr>
          <w:rFonts w:ascii="Arial" w:hAnsi="Arial" w:cs="Arial"/>
          <w:sz w:val="18"/>
          <w:szCs w:val="18"/>
        </w:rPr>
        <w:t xml:space="preserve">. </w:t>
      </w:r>
      <w:ins w:id="20" w:author="Autor">
        <w:r w:rsidRPr="00640C66">
          <w:rPr>
            <w:rFonts w:ascii="Arial" w:hAnsi="Arial" w:cs="Arial"/>
            <w:sz w:val="18"/>
            <w:szCs w:val="18"/>
          </w:rPr>
          <w:t>As a consequence of the anticipated nomination of the entire Wadden Sea as a World Heritage site the Wadden Sea Board will identify future strategic directions for the organisation of the trilateral cooperation</w:t>
        </w:r>
      </w:ins>
    </w:p>
    <w:p w:rsidR="00342401" w:rsidRPr="00C439D5" w:rsidRDefault="00342401" w:rsidP="0074176F">
      <w:pPr>
        <w:rPr>
          <w:rFonts w:ascii="Arial" w:hAnsi="Arial" w:cs="Arial"/>
          <w:sz w:val="18"/>
          <w:szCs w:val="18"/>
        </w:rPr>
      </w:pPr>
    </w:p>
  </w:footnote>
  <w:footnote w:id="5">
    <w:p w:rsidR="00342401" w:rsidRPr="00C439D5" w:rsidRDefault="00342401" w:rsidP="0074176F">
      <w:pPr>
        <w:pStyle w:val="Funotentext"/>
        <w:rPr>
          <w:rFonts w:ascii="Arial" w:hAnsi="Arial" w:cs="Arial"/>
          <w:sz w:val="18"/>
          <w:szCs w:val="18"/>
        </w:rPr>
      </w:pPr>
      <w:r w:rsidRPr="00C439D5">
        <w:rPr>
          <w:rStyle w:val="Funotenzeichen"/>
          <w:rFonts w:ascii="Arial" w:hAnsi="Arial" w:cs="Arial"/>
          <w:sz w:val="18"/>
          <w:szCs w:val="18"/>
        </w:rPr>
        <w:footnoteRef/>
      </w:r>
      <w:r w:rsidRPr="00C439D5">
        <w:rPr>
          <w:rFonts w:ascii="Arial" w:hAnsi="Arial" w:cs="Arial"/>
          <w:sz w:val="18"/>
          <w:szCs w:val="18"/>
        </w:rPr>
        <w:t xml:space="preserve"> Currently it is planned to submit the final draft to WSB</w:t>
      </w:r>
      <w:r w:rsidRPr="00FA39FB">
        <w:rPr>
          <w:rFonts w:ascii="Arial" w:hAnsi="Arial" w:cs="Arial"/>
          <w:sz w:val="18"/>
          <w:szCs w:val="18"/>
        </w:rPr>
        <w:t xml:space="preserve"> 9 (October 2013) after conclusion of the consultations over the summer and review of the comments and suggestion</w:t>
      </w:r>
      <w:r w:rsidRPr="00C439D5">
        <w:rPr>
          <w:rFonts w:ascii="Arial" w:hAnsi="Arial" w:cs="Arial"/>
          <w:sz w:val="18"/>
          <w:szCs w:val="18"/>
        </w:rPr>
        <w:t>s</w:t>
      </w:r>
    </w:p>
  </w:footnote>
  <w:footnote w:id="6">
    <w:p w:rsidR="00342401" w:rsidRPr="0088750E" w:rsidRDefault="00342401" w:rsidP="0074176F">
      <w:pPr>
        <w:pStyle w:val="Funotentext"/>
        <w:rPr>
          <w:rFonts w:ascii="Arial" w:hAnsi="Arial" w:cs="Arial"/>
          <w:sz w:val="18"/>
          <w:szCs w:val="18"/>
        </w:rPr>
      </w:pPr>
      <w:ins w:id="39" w:author="Autor">
        <w:r w:rsidRPr="0088750E">
          <w:rPr>
            <w:rStyle w:val="Funotenzeichen"/>
            <w:rFonts w:ascii="Arial" w:hAnsi="Arial" w:cs="Arial"/>
            <w:sz w:val="18"/>
            <w:szCs w:val="18"/>
          </w:rPr>
          <w:footnoteRef/>
        </w:r>
        <w:r w:rsidRPr="0088750E">
          <w:rPr>
            <w:rFonts w:ascii="Arial" w:hAnsi="Arial" w:cs="Arial"/>
            <w:sz w:val="18"/>
            <w:szCs w:val="18"/>
          </w:rPr>
          <w:t xml:space="preserve"> Reservation Denmark</w:t>
        </w:r>
      </w:ins>
    </w:p>
  </w:footnote>
  <w:footnote w:id="7">
    <w:p w:rsidR="00342401" w:rsidRPr="0088750E" w:rsidRDefault="00342401" w:rsidP="0074176F">
      <w:pPr>
        <w:pStyle w:val="Funotentext"/>
        <w:rPr>
          <w:rFonts w:ascii="Arial" w:hAnsi="Arial" w:cs="Arial"/>
          <w:sz w:val="18"/>
          <w:szCs w:val="18"/>
        </w:rPr>
      </w:pPr>
      <w:ins w:id="49" w:author="Autor">
        <w:r w:rsidRPr="0088750E">
          <w:rPr>
            <w:rStyle w:val="Funotenzeichen"/>
            <w:rFonts w:ascii="Arial" w:hAnsi="Arial" w:cs="Arial"/>
            <w:sz w:val="18"/>
            <w:szCs w:val="18"/>
          </w:rPr>
          <w:footnoteRef/>
        </w:r>
        <w:r w:rsidRPr="0088750E">
          <w:rPr>
            <w:rFonts w:ascii="Arial" w:hAnsi="Arial" w:cs="Arial"/>
            <w:sz w:val="18"/>
            <w:szCs w:val="18"/>
          </w:rPr>
          <w:t xml:space="preserve"> Pending discussion of consolidated draft at WSB-9</w:t>
        </w:r>
      </w:ins>
    </w:p>
  </w:footnote>
  <w:footnote w:id="8">
    <w:p w:rsidR="00342401" w:rsidRPr="0088750E" w:rsidRDefault="00342401" w:rsidP="0074176F">
      <w:pPr>
        <w:pStyle w:val="Funotentext"/>
        <w:rPr>
          <w:rFonts w:ascii="Arial" w:hAnsi="Arial" w:cs="Arial"/>
          <w:sz w:val="18"/>
          <w:szCs w:val="18"/>
        </w:rPr>
      </w:pPr>
      <w:ins w:id="54" w:author="Autor">
        <w:r w:rsidRPr="0088750E">
          <w:rPr>
            <w:rStyle w:val="Funotenzeichen"/>
            <w:rFonts w:ascii="Arial" w:hAnsi="Arial" w:cs="Arial"/>
            <w:sz w:val="18"/>
            <w:szCs w:val="18"/>
          </w:rPr>
          <w:footnoteRef/>
        </w:r>
        <w:r w:rsidRPr="0088750E">
          <w:rPr>
            <w:rFonts w:ascii="Arial" w:hAnsi="Arial" w:cs="Arial"/>
            <w:sz w:val="18"/>
            <w:szCs w:val="18"/>
          </w:rPr>
          <w:t xml:space="preserve"> Study reservation by NL, DK, DE</w:t>
        </w:r>
      </w:ins>
    </w:p>
  </w:footnote>
  <w:footnote w:id="9">
    <w:p w:rsidR="00342401" w:rsidRPr="0088750E" w:rsidRDefault="00342401" w:rsidP="0074176F">
      <w:pPr>
        <w:pStyle w:val="Funotentext"/>
        <w:rPr>
          <w:rFonts w:ascii="Arial" w:hAnsi="Arial" w:cs="Arial"/>
          <w:sz w:val="18"/>
          <w:szCs w:val="18"/>
          <w:lang w:val="en-US"/>
        </w:rPr>
      </w:pPr>
      <w:r w:rsidRPr="0088750E">
        <w:rPr>
          <w:rStyle w:val="Funotenzeichen"/>
          <w:rFonts w:ascii="Arial" w:hAnsi="Arial" w:cs="Arial"/>
          <w:sz w:val="18"/>
          <w:szCs w:val="18"/>
        </w:rPr>
        <w:footnoteRef/>
      </w:r>
      <w:r w:rsidRPr="0088750E">
        <w:rPr>
          <w:rFonts w:ascii="Arial" w:hAnsi="Arial" w:cs="Arial"/>
          <w:sz w:val="18"/>
          <w:szCs w:val="18"/>
          <w:lang w:val="en-US"/>
        </w:rPr>
        <w:t xml:space="preserve"> </w:t>
      </w:r>
      <w:r w:rsidRPr="005F7975">
        <w:rPr>
          <w:rFonts w:ascii="Arial" w:hAnsi="Arial" w:cs="Arial"/>
          <w:sz w:val="18"/>
          <w:szCs w:val="18"/>
          <w:lang w:val="en-US"/>
        </w:rPr>
        <w:t>From the Ministerial Council Declaration of the Eleventh Trilateral Governmental Conference on the Protection of the Wadden Sea, Westerland/Sylt, 18 March 2010.</w:t>
      </w:r>
    </w:p>
  </w:footnote>
  <w:footnote w:id="10">
    <w:p w:rsidR="00342401" w:rsidRPr="0088750E" w:rsidRDefault="00342401" w:rsidP="0074176F">
      <w:pPr>
        <w:pStyle w:val="Funotentext"/>
        <w:rPr>
          <w:rFonts w:ascii="Arial" w:hAnsi="Arial" w:cs="Arial"/>
          <w:sz w:val="18"/>
          <w:szCs w:val="18"/>
        </w:rPr>
      </w:pPr>
      <w:ins w:id="72" w:author="Autor">
        <w:r w:rsidRPr="0088750E">
          <w:rPr>
            <w:rStyle w:val="Funotenzeichen"/>
            <w:rFonts w:ascii="Arial" w:hAnsi="Arial" w:cs="Arial"/>
            <w:sz w:val="18"/>
            <w:szCs w:val="18"/>
          </w:rPr>
          <w:footnoteRef/>
        </w:r>
        <w:r w:rsidRPr="0088750E">
          <w:rPr>
            <w:rFonts w:ascii="Arial" w:hAnsi="Arial" w:cs="Arial"/>
            <w:sz w:val="18"/>
            <w:szCs w:val="18"/>
          </w:rPr>
          <w:t xml:space="preserve"> WSB-9 will be informed about status Action Plan</w:t>
        </w:r>
      </w:ins>
    </w:p>
  </w:footnote>
  <w:footnote w:id="11">
    <w:p w:rsidR="00342401" w:rsidRPr="0088750E" w:rsidRDefault="00342401" w:rsidP="0074176F">
      <w:pPr>
        <w:pStyle w:val="Funotentext"/>
        <w:rPr>
          <w:rFonts w:ascii="Arial" w:hAnsi="Arial" w:cs="Arial"/>
          <w:sz w:val="18"/>
          <w:szCs w:val="18"/>
        </w:rPr>
      </w:pPr>
      <w:ins w:id="144" w:author="Autor">
        <w:r w:rsidRPr="0088750E">
          <w:rPr>
            <w:rStyle w:val="Funotenzeichen"/>
            <w:rFonts w:ascii="Arial" w:hAnsi="Arial" w:cs="Arial"/>
            <w:sz w:val="18"/>
            <w:szCs w:val="18"/>
          </w:rPr>
          <w:footnoteRef/>
        </w:r>
        <w:r w:rsidRPr="0088750E">
          <w:rPr>
            <w:rFonts w:ascii="Arial" w:hAnsi="Arial" w:cs="Arial"/>
            <w:sz w:val="18"/>
            <w:szCs w:val="18"/>
          </w:rPr>
          <w:t xml:space="preserve"> Pending further discussion on financial support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401" w:rsidRPr="004E4EAD" w:rsidRDefault="00342401" w:rsidP="007259B6">
    <w:pPr>
      <w:ind w:right="283"/>
      <w:rPr>
        <w:rFonts w:ascii="Arial" w:hAnsi="Arial" w:cs="Arial"/>
        <w:sz w:val="18"/>
        <w:szCs w:val="18"/>
      </w:rPr>
    </w:pPr>
    <w:r>
      <w:rPr>
        <w:rFonts w:ascii="Arial" w:hAnsi="Arial" w:cs="Arial"/>
        <w:sz w:val="18"/>
        <w:szCs w:val="18"/>
      </w:rPr>
      <w:t xml:space="preserve">Final </w:t>
    </w:r>
    <w:r w:rsidRPr="00091C47">
      <w:rPr>
        <w:rFonts w:ascii="Arial" w:hAnsi="Arial" w:cs="Arial"/>
        <w:sz w:val="18"/>
        <w:szCs w:val="18"/>
      </w:rPr>
      <w:t>Summary Record W</w:t>
    </w:r>
    <w:r>
      <w:rPr>
        <w:rFonts w:ascii="Arial" w:hAnsi="Arial" w:cs="Arial"/>
        <w:sz w:val="18"/>
        <w:szCs w:val="18"/>
      </w:rPr>
      <w:t>SB 8</w:t>
    </w:r>
    <w:r w:rsidR="00DA1F3C">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091C47">
      <w:rPr>
        <w:rFonts w:ascii="Arial" w:hAnsi="Arial" w:cs="Arial"/>
        <w:sz w:val="18"/>
        <w:szCs w:val="18"/>
      </w:rPr>
      <w:t xml:space="preserve">page </w:t>
    </w:r>
    <w:r w:rsidRPr="004E4EAD">
      <w:rPr>
        <w:rStyle w:val="Seitenzahl"/>
        <w:rFonts w:ascii="Arial" w:hAnsi="Arial" w:cs="Arial"/>
        <w:sz w:val="18"/>
        <w:szCs w:val="18"/>
      </w:rPr>
      <w:fldChar w:fldCharType="begin"/>
    </w:r>
    <w:r w:rsidRPr="004E4EAD">
      <w:rPr>
        <w:rStyle w:val="Seitenzahl"/>
        <w:rFonts w:ascii="Arial" w:hAnsi="Arial" w:cs="Arial"/>
        <w:sz w:val="18"/>
        <w:szCs w:val="18"/>
      </w:rPr>
      <w:instrText xml:space="preserve"> PAGE </w:instrText>
    </w:r>
    <w:r w:rsidRPr="004E4EAD">
      <w:rPr>
        <w:rStyle w:val="Seitenzahl"/>
        <w:rFonts w:ascii="Arial" w:hAnsi="Arial" w:cs="Arial"/>
        <w:sz w:val="18"/>
        <w:szCs w:val="18"/>
      </w:rPr>
      <w:fldChar w:fldCharType="separate"/>
    </w:r>
    <w:r w:rsidR="00CA44DC">
      <w:rPr>
        <w:rStyle w:val="Seitenzahl"/>
        <w:rFonts w:ascii="Arial" w:hAnsi="Arial" w:cs="Arial"/>
        <w:noProof/>
        <w:sz w:val="18"/>
        <w:szCs w:val="18"/>
      </w:rPr>
      <w:t>7</w:t>
    </w:r>
    <w:r w:rsidRPr="004E4EAD">
      <w:rPr>
        <w:rStyle w:val="Seitenzahl"/>
        <w:rFonts w:ascii="Arial" w:hAnsi="Arial" w:cs="Arial"/>
        <w:sz w:val="18"/>
        <w:szCs w:val="18"/>
      </w:rPr>
      <w:fldChar w:fldCharType="end"/>
    </w:r>
  </w:p>
  <w:p w:rsidR="00342401" w:rsidRDefault="0034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7586"/>
    <w:multiLevelType w:val="hybridMultilevel"/>
    <w:tmpl w:val="A15A966E"/>
    <w:lvl w:ilvl="0" w:tplc="228CA8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F0A341B"/>
    <w:multiLevelType w:val="hybridMultilevel"/>
    <w:tmpl w:val="58A64F04"/>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nsid w:val="2FD41942"/>
    <w:multiLevelType w:val="hybridMultilevel"/>
    <w:tmpl w:val="7E2CD6C6"/>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nsid w:val="37ED2F6A"/>
    <w:multiLevelType w:val="hybridMultilevel"/>
    <w:tmpl w:val="9522BBBC"/>
    <w:lvl w:ilvl="0" w:tplc="37B22CD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8BD790C"/>
    <w:multiLevelType w:val="hybridMultilevel"/>
    <w:tmpl w:val="49CC6F6E"/>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44280651"/>
    <w:multiLevelType w:val="hybridMultilevel"/>
    <w:tmpl w:val="18049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5DC51D4"/>
    <w:multiLevelType w:val="hybridMultilevel"/>
    <w:tmpl w:val="EE9C768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7D71C9F"/>
    <w:multiLevelType w:val="hybridMultilevel"/>
    <w:tmpl w:val="A03CAA7C"/>
    <w:lvl w:ilvl="0" w:tplc="F92C96EE">
      <w:start w:val="1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3476C5F"/>
    <w:multiLevelType w:val="hybridMultilevel"/>
    <w:tmpl w:val="C50A8F9E"/>
    <w:lvl w:ilvl="0" w:tplc="0407000F">
      <w:start w:val="1"/>
      <w:numFmt w:val="decimal"/>
      <w:lvlText w:val="%1."/>
      <w:lvlJc w:val="left"/>
      <w:pPr>
        <w:tabs>
          <w:tab w:val="num" w:pos="360"/>
        </w:tabs>
        <w:ind w:left="360" w:hanging="360"/>
      </w:pPr>
      <w:rPr>
        <w:rFonts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9">
    <w:nsid w:val="68636C1D"/>
    <w:multiLevelType w:val="hybridMultilevel"/>
    <w:tmpl w:val="642C658A"/>
    <w:lvl w:ilvl="0" w:tplc="34A03B38">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69442F20"/>
    <w:multiLevelType w:val="hybridMultilevel"/>
    <w:tmpl w:val="3DE021FE"/>
    <w:lvl w:ilvl="0" w:tplc="E6F29958">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B50E47"/>
    <w:multiLevelType w:val="hybridMultilevel"/>
    <w:tmpl w:val="4AD8A34A"/>
    <w:lvl w:ilvl="0" w:tplc="F0AA557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7"/>
  </w:num>
  <w:num w:numId="4">
    <w:abstractNumId w:val="4"/>
  </w:num>
  <w:num w:numId="5">
    <w:abstractNumId w:val="10"/>
  </w:num>
  <w:num w:numId="6">
    <w:abstractNumId w:val="0"/>
  </w:num>
  <w:num w:numId="7">
    <w:abstractNumId w:val="8"/>
  </w:num>
  <w:num w:numId="8">
    <w:abstractNumId w:val="9"/>
  </w:num>
  <w:num w:numId="9">
    <w:abstractNumId w:val="3"/>
  </w:num>
  <w:num w:numId="10">
    <w:abstractNumId w:val="11"/>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a61f8228-35a6-4568-be42-47ed47a70cd9"/>
    <w:docVar w:name="LW_DocType" w:val="2DEE0054"/>
  </w:docVars>
  <w:rsids>
    <w:rsidRoot w:val="00714EE8"/>
    <w:rsid w:val="00012632"/>
    <w:rsid w:val="00014AE5"/>
    <w:rsid w:val="00017F41"/>
    <w:rsid w:val="00036044"/>
    <w:rsid w:val="000473CE"/>
    <w:rsid w:val="00060F18"/>
    <w:rsid w:val="00090292"/>
    <w:rsid w:val="00091C47"/>
    <w:rsid w:val="000B71E6"/>
    <w:rsid w:val="000D06F1"/>
    <w:rsid w:val="000D5C8F"/>
    <w:rsid w:val="00155B29"/>
    <w:rsid w:val="001574FF"/>
    <w:rsid w:val="0015788A"/>
    <w:rsid w:val="001761A2"/>
    <w:rsid w:val="001840BD"/>
    <w:rsid w:val="0019171C"/>
    <w:rsid w:val="001C070C"/>
    <w:rsid w:val="001C4238"/>
    <w:rsid w:val="001E233D"/>
    <w:rsid w:val="001E6A66"/>
    <w:rsid w:val="001F5944"/>
    <w:rsid w:val="00204F28"/>
    <w:rsid w:val="00210B77"/>
    <w:rsid w:val="002234A2"/>
    <w:rsid w:val="0022637A"/>
    <w:rsid w:val="00250710"/>
    <w:rsid w:val="0026018F"/>
    <w:rsid w:val="0026442F"/>
    <w:rsid w:val="002651BF"/>
    <w:rsid w:val="002B79A3"/>
    <w:rsid w:val="002D22CD"/>
    <w:rsid w:val="002D4224"/>
    <w:rsid w:val="002F1205"/>
    <w:rsid w:val="002F28BE"/>
    <w:rsid w:val="002F526A"/>
    <w:rsid w:val="003028C6"/>
    <w:rsid w:val="003104ED"/>
    <w:rsid w:val="00316EB4"/>
    <w:rsid w:val="00321342"/>
    <w:rsid w:val="00326F56"/>
    <w:rsid w:val="00334E52"/>
    <w:rsid w:val="003366FB"/>
    <w:rsid w:val="0034123B"/>
    <w:rsid w:val="00342401"/>
    <w:rsid w:val="00363B2D"/>
    <w:rsid w:val="003C2DAC"/>
    <w:rsid w:val="003E5B43"/>
    <w:rsid w:val="00417DC7"/>
    <w:rsid w:val="00425982"/>
    <w:rsid w:val="004279BE"/>
    <w:rsid w:val="004753A0"/>
    <w:rsid w:val="004857E4"/>
    <w:rsid w:val="0048642F"/>
    <w:rsid w:val="004B4FD1"/>
    <w:rsid w:val="004C6F5A"/>
    <w:rsid w:val="004E0D7C"/>
    <w:rsid w:val="004E4EAD"/>
    <w:rsid w:val="004F7861"/>
    <w:rsid w:val="005214A5"/>
    <w:rsid w:val="005265B8"/>
    <w:rsid w:val="00534B77"/>
    <w:rsid w:val="00562DDF"/>
    <w:rsid w:val="00586775"/>
    <w:rsid w:val="00587583"/>
    <w:rsid w:val="00590812"/>
    <w:rsid w:val="005B2B76"/>
    <w:rsid w:val="005C10EC"/>
    <w:rsid w:val="005C2372"/>
    <w:rsid w:val="005D2190"/>
    <w:rsid w:val="005E262F"/>
    <w:rsid w:val="00621642"/>
    <w:rsid w:val="0062253C"/>
    <w:rsid w:val="006249A3"/>
    <w:rsid w:val="00625DED"/>
    <w:rsid w:val="00626D6C"/>
    <w:rsid w:val="0062792E"/>
    <w:rsid w:val="00635D76"/>
    <w:rsid w:val="00636659"/>
    <w:rsid w:val="00652276"/>
    <w:rsid w:val="00660F90"/>
    <w:rsid w:val="006842BD"/>
    <w:rsid w:val="006957A0"/>
    <w:rsid w:val="006A348F"/>
    <w:rsid w:val="006A35F2"/>
    <w:rsid w:val="006B578B"/>
    <w:rsid w:val="006B77EE"/>
    <w:rsid w:val="006C197D"/>
    <w:rsid w:val="006C1A79"/>
    <w:rsid w:val="006C631C"/>
    <w:rsid w:val="006F7B99"/>
    <w:rsid w:val="00714EE8"/>
    <w:rsid w:val="007259B6"/>
    <w:rsid w:val="007336BB"/>
    <w:rsid w:val="00735945"/>
    <w:rsid w:val="0074176F"/>
    <w:rsid w:val="0075045F"/>
    <w:rsid w:val="00764145"/>
    <w:rsid w:val="007651EC"/>
    <w:rsid w:val="007B5A49"/>
    <w:rsid w:val="007D34C7"/>
    <w:rsid w:val="007D5961"/>
    <w:rsid w:val="007E5366"/>
    <w:rsid w:val="007E6588"/>
    <w:rsid w:val="007E6926"/>
    <w:rsid w:val="007E6D9E"/>
    <w:rsid w:val="007F0F4B"/>
    <w:rsid w:val="008023DA"/>
    <w:rsid w:val="0081570F"/>
    <w:rsid w:val="00826975"/>
    <w:rsid w:val="0084040C"/>
    <w:rsid w:val="0085096A"/>
    <w:rsid w:val="00854F89"/>
    <w:rsid w:val="00871C82"/>
    <w:rsid w:val="008907D6"/>
    <w:rsid w:val="008B5DFA"/>
    <w:rsid w:val="008E2031"/>
    <w:rsid w:val="008E6D0F"/>
    <w:rsid w:val="008F4637"/>
    <w:rsid w:val="00905FAC"/>
    <w:rsid w:val="00914458"/>
    <w:rsid w:val="009312FB"/>
    <w:rsid w:val="009336C2"/>
    <w:rsid w:val="00934590"/>
    <w:rsid w:val="00945C21"/>
    <w:rsid w:val="00951526"/>
    <w:rsid w:val="0095337E"/>
    <w:rsid w:val="00981D53"/>
    <w:rsid w:val="00985CB4"/>
    <w:rsid w:val="009A21D0"/>
    <w:rsid w:val="009A4F2A"/>
    <w:rsid w:val="009D2EDF"/>
    <w:rsid w:val="009D5D68"/>
    <w:rsid w:val="009D7FFD"/>
    <w:rsid w:val="009F348D"/>
    <w:rsid w:val="009F5DC8"/>
    <w:rsid w:val="00A16DF4"/>
    <w:rsid w:val="00A22A34"/>
    <w:rsid w:val="00A24703"/>
    <w:rsid w:val="00A5479B"/>
    <w:rsid w:val="00A66C59"/>
    <w:rsid w:val="00A81891"/>
    <w:rsid w:val="00A936AB"/>
    <w:rsid w:val="00AC5F48"/>
    <w:rsid w:val="00AE766A"/>
    <w:rsid w:val="00AF1833"/>
    <w:rsid w:val="00B05DF6"/>
    <w:rsid w:val="00B2129A"/>
    <w:rsid w:val="00B3095D"/>
    <w:rsid w:val="00B30F81"/>
    <w:rsid w:val="00B43743"/>
    <w:rsid w:val="00B73239"/>
    <w:rsid w:val="00B9381B"/>
    <w:rsid w:val="00BB1EE7"/>
    <w:rsid w:val="00BC541D"/>
    <w:rsid w:val="00BE0539"/>
    <w:rsid w:val="00BE1F2F"/>
    <w:rsid w:val="00BF0079"/>
    <w:rsid w:val="00C02290"/>
    <w:rsid w:val="00C15AFF"/>
    <w:rsid w:val="00C23ACA"/>
    <w:rsid w:val="00C378DB"/>
    <w:rsid w:val="00C55032"/>
    <w:rsid w:val="00C60114"/>
    <w:rsid w:val="00C60B86"/>
    <w:rsid w:val="00C63A84"/>
    <w:rsid w:val="00C70261"/>
    <w:rsid w:val="00C77D37"/>
    <w:rsid w:val="00C818BB"/>
    <w:rsid w:val="00C96AA2"/>
    <w:rsid w:val="00CA180E"/>
    <w:rsid w:val="00CA44DC"/>
    <w:rsid w:val="00CC12F7"/>
    <w:rsid w:val="00CC197F"/>
    <w:rsid w:val="00CC788F"/>
    <w:rsid w:val="00CF027B"/>
    <w:rsid w:val="00CF05F1"/>
    <w:rsid w:val="00CF258A"/>
    <w:rsid w:val="00CF30B9"/>
    <w:rsid w:val="00D042A6"/>
    <w:rsid w:val="00D06499"/>
    <w:rsid w:val="00D1118F"/>
    <w:rsid w:val="00D36FA1"/>
    <w:rsid w:val="00D373C9"/>
    <w:rsid w:val="00D52E4D"/>
    <w:rsid w:val="00D91FFE"/>
    <w:rsid w:val="00D95699"/>
    <w:rsid w:val="00DA1251"/>
    <w:rsid w:val="00DA1F3C"/>
    <w:rsid w:val="00DB760D"/>
    <w:rsid w:val="00DC5AAC"/>
    <w:rsid w:val="00DC759C"/>
    <w:rsid w:val="00DD20C0"/>
    <w:rsid w:val="00DD3EBE"/>
    <w:rsid w:val="00DE0083"/>
    <w:rsid w:val="00DF0AEC"/>
    <w:rsid w:val="00DF337E"/>
    <w:rsid w:val="00E127B7"/>
    <w:rsid w:val="00E2468E"/>
    <w:rsid w:val="00E73E4C"/>
    <w:rsid w:val="00E84E08"/>
    <w:rsid w:val="00EB13D6"/>
    <w:rsid w:val="00EB7EA9"/>
    <w:rsid w:val="00EC3903"/>
    <w:rsid w:val="00ED2727"/>
    <w:rsid w:val="00ED7BEE"/>
    <w:rsid w:val="00F00CD5"/>
    <w:rsid w:val="00F12221"/>
    <w:rsid w:val="00F1413A"/>
    <w:rsid w:val="00F149A3"/>
    <w:rsid w:val="00F200AD"/>
    <w:rsid w:val="00F22784"/>
    <w:rsid w:val="00F246DF"/>
    <w:rsid w:val="00F2790F"/>
    <w:rsid w:val="00F4444E"/>
    <w:rsid w:val="00F65C51"/>
    <w:rsid w:val="00F916CB"/>
    <w:rsid w:val="00F926E7"/>
    <w:rsid w:val="00FB05AA"/>
    <w:rsid w:val="00FC2B90"/>
    <w:rsid w:val="00FC704B"/>
    <w:rsid w:val="00FD7BE4"/>
    <w:rsid w:val="00FE25C6"/>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Name"/>
  <w:smartTagType w:namespaceuri="urn:schemas-microsoft-com:office:smarttags" w:name="country-region"/>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632"/>
    <w:rPr>
      <w:rFonts w:ascii="Times New Roman" w:eastAsia="Times New Roman" w:hAnsi="Times New Roman"/>
      <w:sz w:val="24"/>
      <w:szCs w:val="24"/>
      <w:lang w:val="en-GB" w:eastAsia="de-DE"/>
    </w:rPr>
  </w:style>
  <w:style w:type="paragraph" w:styleId="berschrift5">
    <w:name w:val="heading 5"/>
    <w:basedOn w:val="Standard"/>
    <w:next w:val="Standard"/>
    <w:link w:val="berschrift5Zchn"/>
    <w:uiPriority w:val="99"/>
    <w:qFormat/>
    <w:rsid w:val="00934590"/>
    <w:pPr>
      <w:keepNext/>
      <w:ind w:left="360" w:hanging="360"/>
      <w:outlineLvl w:val="4"/>
    </w:pPr>
    <w:rPr>
      <w:rFonts w:ascii="Arial" w:hAnsi="Arial" w:cs="Arial"/>
      <w:b/>
      <w:bCs/>
      <w:sz w:val="20"/>
      <w:szCs w:val="2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9"/>
    <w:locked/>
    <w:rsid w:val="00934590"/>
    <w:rPr>
      <w:rFonts w:ascii="Arial" w:hAnsi="Arial" w:cs="Arial"/>
      <w:b/>
      <w:bCs/>
      <w:sz w:val="20"/>
      <w:szCs w:val="20"/>
      <w:lang w:val="en-US"/>
    </w:rPr>
  </w:style>
  <w:style w:type="paragraph" w:styleId="Listenabsatz">
    <w:name w:val="List Paragraph"/>
    <w:basedOn w:val="Standard"/>
    <w:uiPriority w:val="34"/>
    <w:qFormat/>
    <w:rsid w:val="005265B8"/>
    <w:pPr>
      <w:ind w:left="720"/>
      <w:contextualSpacing/>
    </w:pPr>
  </w:style>
  <w:style w:type="paragraph" w:styleId="Kopfzeile">
    <w:name w:val="header"/>
    <w:basedOn w:val="Standard"/>
    <w:link w:val="KopfzeileZchn"/>
    <w:rsid w:val="00060F18"/>
    <w:pPr>
      <w:tabs>
        <w:tab w:val="center" w:pos="4536"/>
        <w:tab w:val="right" w:pos="9072"/>
      </w:tabs>
    </w:pPr>
  </w:style>
  <w:style w:type="character" w:customStyle="1" w:styleId="KopfzeileZchn">
    <w:name w:val="Kopfzeile Zchn"/>
    <w:basedOn w:val="Absatz-Standardschriftart"/>
    <w:link w:val="Kopfzeile"/>
    <w:uiPriority w:val="99"/>
    <w:locked/>
    <w:rsid w:val="00060F18"/>
    <w:rPr>
      <w:rFonts w:ascii="Times New Roman" w:hAnsi="Times New Roman" w:cs="Times New Roman"/>
      <w:sz w:val="24"/>
      <w:szCs w:val="24"/>
      <w:lang w:val="en-GB" w:eastAsia="de-DE"/>
    </w:rPr>
  </w:style>
  <w:style w:type="paragraph" w:styleId="Textkrper-Zeileneinzug">
    <w:name w:val="Body Text Indent"/>
    <w:basedOn w:val="Standard"/>
    <w:link w:val="Textkrper-ZeileneinzugZchn"/>
    <w:uiPriority w:val="99"/>
    <w:rsid w:val="00060F18"/>
    <w:pPr>
      <w:ind w:left="360" w:hanging="360"/>
    </w:pPr>
    <w:rPr>
      <w:rFonts w:ascii="Arial" w:hAnsi="Arial" w:cs="Arial"/>
      <w:sz w:val="20"/>
      <w:szCs w:val="20"/>
      <w:lang w:val="en-US" w:eastAsia="en-US"/>
    </w:rPr>
  </w:style>
  <w:style w:type="character" w:customStyle="1" w:styleId="Textkrper-ZeileneinzugZchn">
    <w:name w:val="Textkörper-Zeileneinzug Zchn"/>
    <w:basedOn w:val="Absatz-Standardschriftart"/>
    <w:link w:val="Textkrper-Zeileneinzug"/>
    <w:uiPriority w:val="99"/>
    <w:locked/>
    <w:rsid w:val="00060F18"/>
    <w:rPr>
      <w:rFonts w:ascii="Arial" w:hAnsi="Arial" w:cs="Arial"/>
      <w:sz w:val="20"/>
      <w:szCs w:val="20"/>
      <w:lang w:val="en-US"/>
    </w:rPr>
  </w:style>
  <w:style w:type="paragraph" w:styleId="Textkrper">
    <w:name w:val="Body Text"/>
    <w:basedOn w:val="Standard"/>
    <w:link w:val="TextkrperZchn"/>
    <w:uiPriority w:val="99"/>
    <w:semiHidden/>
    <w:rsid w:val="00D06499"/>
    <w:pPr>
      <w:spacing w:after="120"/>
    </w:pPr>
  </w:style>
  <w:style w:type="character" w:customStyle="1" w:styleId="TextkrperZchn">
    <w:name w:val="Textkörper Zchn"/>
    <w:basedOn w:val="Absatz-Standardschriftart"/>
    <w:link w:val="Textkrper"/>
    <w:uiPriority w:val="99"/>
    <w:semiHidden/>
    <w:locked/>
    <w:rsid w:val="00D06499"/>
    <w:rPr>
      <w:rFonts w:ascii="Times New Roman" w:hAnsi="Times New Roman" w:cs="Times New Roman"/>
      <w:sz w:val="24"/>
      <w:szCs w:val="24"/>
      <w:lang w:val="en-GB" w:eastAsia="de-DE"/>
    </w:rPr>
  </w:style>
  <w:style w:type="character" w:styleId="Hyperlink">
    <w:name w:val="Hyperlink"/>
    <w:basedOn w:val="Absatz-Standardschriftart"/>
    <w:uiPriority w:val="99"/>
    <w:rsid w:val="00635D76"/>
    <w:rPr>
      <w:rFonts w:cs="Times New Roman"/>
      <w:color w:val="0000FF"/>
      <w:u w:val="single"/>
    </w:rPr>
  </w:style>
  <w:style w:type="paragraph" w:styleId="Fuzeile">
    <w:name w:val="footer"/>
    <w:basedOn w:val="Standard"/>
    <w:link w:val="FuzeileZchn"/>
    <w:uiPriority w:val="99"/>
    <w:rsid w:val="007259B6"/>
    <w:pPr>
      <w:tabs>
        <w:tab w:val="center" w:pos="4536"/>
        <w:tab w:val="right" w:pos="9072"/>
      </w:tabs>
    </w:pPr>
  </w:style>
  <w:style w:type="character" w:customStyle="1" w:styleId="FuzeileZchn">
    <w:name w:val="Fußzeile Zchn"/>
    <w:basedOn w:val="Absatz-Standardschriftart"/>
    <w:link w:val="Fuzeile"/>
    <w:uiPriority w:val="99"/>
    <w:locked/>
    <w:rsid w:val="007259B6"/>
    <w:rPr>
      <w:rFonts w:ascii="Times New Roman" w:hAnsi="Times New Roman" w:cs="Times New Roman"/>
      <w:sz w:val="24"/>
      <w:szCs w:val="24"/>
      <w:lang w:val="en-GB" w:eastAsia="de-DE"/>
    </w:rPr>
  </w:style>
  <w:style w:type="paragraph" w:styleId="Sprechblasentext">
    <w:name w:val="Balloon Text"/>
    <w:basedOn w:val="Standard"/>
    <w:link w:val="SprechblasentextZchn"/>
    <w:uiPriority w:val="99"/>
    <w:semiHidden/>
    <w:rsid w:val="007259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259B6"/>
    <w:rPr>
      <w:rFonts w:ascii="Tahoma" w:hAnsi="Tahoma" w:cs="Tahoma"/>
      <w:sz w:val="16"/>
      <w:szCs w:val="16"/>
      <w:lang w:val="en-GB" w:eastAsia="de-DE"/>
    </w:rPr>
  </w:style>
  <w:style w:type="character" w:styleId="Seitenzahl">
    <w:name w:val="page number"/>
    <w:basedOn w:val="Absatz-Standardschriftart"/>
    <w:uiPriority w:val="99"/>
    <w:rsid w:val="007259B6"/>
    <w:rPr>
      <w:rFonts w:cs="Times New Roman"/>
    </w:rPr>
  </w:style>
  <w:style w:type="character" w:styleId="Kommentarzeichen">
    <w:name w:val="annotation reference"/>
    <w:basedOn w:val="Absatz-Standardschriftart"/>
    <w:uiPriority w:val="99"/>
    <w:semiHidden/>
    <w:unhideWhenUsed/>
    <w:rsid w:val="009312FB"/>
    <w:rPr>
      <w:sz w:val="18"/>
      <w:szCs w:val="18"/>
    </w:rPr>
  </w:style>
  <w:style w:type="paragraph" w:styleId="Kommentartext">
    <w:name w:val="annotation text"/>
    <w:basedOn w:val="Standard"/>
    <w:link w:val="KommentartextZchn"/>
    <w:uiPriority w:val="99"/>
    <w:semiHidden/>
    <w:unhideWhenUsed/>
    <w:rsid w:val="009312FB"/>
  </w:style>
  <w:style w:type="character" w:customStyle="1" w:styleId="KommentartextZchn">
    <w:name w:val="Kommentartext Zchn"/>
    <w:basedOn w:val="Absatz-Standardschriftart"/>
    <w:link w:val="Kommentartext"/>
    <w:uiPriority w:val="99"/>
    <w:semiHidden/>
    <w:rsid w:val="009312FB"/>
    <w:rPr>
      <w:rFonts w:ascii="Times New Roman" w:eastAsia="Times New Roman" w:hAnsi="Times New Roman"/>
      <w:sz w:val="24"/>
      <w:szCs w:val="24"/>
      <w:lang w:val="en-GB" w:eastAsia="de-DE"/>
    </w:rPr>
  </w:style>
  <w:style w:type="paragraph" w:customStyle="1" w:styleId="Flietext">
    <w:name w:val="Fließtext"/>
    <w:basedOn w:val="Standard"/>
    <w:rsid w:val="0074176F"/>
    <w:pPr>
      <w:spacing w:before="120" w:after="120"/>
      <w:jc w:val="both"/>
    </w:pPr>
    <w:rPr>
      <w:rFonts w:ascii="Arial" w:hAnsi="Arial"/>
      <w:lang w:eastAsia="en-GB"/>
    </w:rPr>
  </w:style>
  <w:style w:type="character" w:styleId="Funotenzeichen">
    <w:name w:val="footnote reference"/>
    <w:rsid w:val="0074176F"/>
    <w:rPr>
      <w:vertAlign w:val="superscript"/>
    </w:rPr>
  </w:style>
  <w:style w:type="paragraph" w:styleId="Funotentext">
    <w:name w:val="footnote text"/>
    <w:basedOn w:val="Standard"/>
    <w:link w:val="FunotentextZchn"/>
    <w:rsid w:val="0074176F"/>
    <w:rPr>
      <w:sz w:val="20"/>
      <w:szCs w:val="20"/>
    </w:rPr>
  </w:style>
  <w:style w:type="character" w:customStyle="1" w:styleId="FunotentextZchn">
    <w:name w:val="Fußnotentext Zchn"/>
    <w:basedOn w:val="Absatz-Standardschriftart"/>
    <w:link w:val="Funotentext"/>
    <w:rsid w:val="0074176F"/>
    <w:rPr>
      <w:rFonts w:ascii="Times New Roman" w:eastAsia="Times New Roman" w:hAnsi="Times New Roman"/>
      <w:sz w:val="20"/>
      <w:szCs w:val="20"/>
      <w:lang w:val="en-GB" w:eastAsia="de-DE"/>
    </w:rPr>
  </w:style>
  <w:style w:type="paragraph" w:customStyle="1" w:styleId="Default">
    <w:name w:val="Default"/>
    <w:rsid w:val="0074176F"/>
    <w:pPr>
      <w:autoSpaceDE w:val="0"/>
      <w:autoSpaceDN w:val="0"/>
      <w:adjustRightInd w:val="0"/>
    </w:pPr>
    <w:rPr>
      <w:rFonts w:ascii="Arial" w:eastAsiaTheme="minorEastAsia" w:hAnsi="Arial" w:cs="Arial"/>
      <w:color w:val="000000"/>
      <w:sz w:val="24"/>
      <w:szCs w:val="24"/>
      <w:lang w:val="de-DE" w:eastAsia="de-DE"/>
    </w:rPr>
  </w:style>
  <w:style w:type="paragraph" w:styleId="Kommentarthema">
    <w:name w:val="annotation subject"/>
    <w:basedOn w:val="Kommentartext"/>
    <w:next w:val="Kommentartext"/>
    <w:link w:val="KommentarthemaZchn"/>
    <w:uiPriority w:val="99"/>
    <w:semiHidden/>
    <w:unhideWhenUsed/>
    <w:rsid w:val="006B77EE"/>
    <w:rPr>
      <w:b/>
      <w:bCs/>
      <w:sz w:val="20"/>
      <w:szCs w:val="20"/>
    </w:rPr>
  </w:style>
  <w:style w:type="character" w:customStyle="1" w:styleId="KommentarthemaZchn">
    <w:name w:val="Kommentarthema Zchn"/>
    <w:basedOn w:val="KommentartextZchn"/>
    <w:link w:val="Kommentarthema"/>
    <w:uiPriority w:val="99"/>
    <w:semiHidden/>
    <w:rsid w:val="006B77EE"/>
    <w:rPr>
      <w:rFonts w:ascii="Times New Roman" w:eastAsia="Times New Roman" w:hAnsi="Times New Roman"/>
      <w:b/>
      <w:bCs/>
      <w:sz w:val="20"/>
      <w:szCs w:val="20"/>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632"/>
    <w:rPr>
      <w:rFonts w:ascii="Times New Roman" w:eastAsia="Times New Roman" w:hAnsi="Times New Roman"/>
      <w:sz w:val="24"/>
      <w:szCs w:val="24"/>
      <w:lang w:val="en-GB" w:eastAsia="de-DE"/>
    </w:rPr>
  </w:style>
  <w:style w:type="paragraph" w:styleId="berschrift5">
    <w:name w:val="heading 5"/>
    <w:basedOn w:val="Standard"/>
    <w:next w:val="Standard"/>
    <w:link w:val="berschrift5Zchn"/>
    <w:uiPriority w:val="99"/>
    <w:qFormat/>
    <w:rsid w:val="00934590"/>
    <w:pPr>
      <w:keepNext/>
      <w:ind w:left="360" w:hanging="360"/>
      <w:outlineLvl w:val="4"/>
    </w:pPr>
    <w:rPr>
      <w:rFonts w:ascii="Arial" w:hAnsi="Arial" w:cs="Arial"/>
      <w:b/>
      <w:bCs/>
      <w:sz w:val="20"/>
      <w:szCs w:val="2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9"/>
    <w:locked/>
    <w:rsid w:val="00934590"/>
    <w:rPr>
      <w:rFonts w:ascii="Arial" w:hAnsi="Arial" w:cs="Arial"/>
      <w:b/>
      <w:bCs/>
      <w:sz w:val="20"/>
      <w:szCs w:val="20"/>
      <w:lang w:val="en-US"/>
    </w:rPr>
  </w:style>
  <w:style w:type="paragraph" w:styleId="Listenabsatz">
    <w:name w:val="List Paragraph"/>
    <w:basedOn w:val="Standard"/>
    <w:uiPriority w:val="34"/>
    <w:qFormat/>
    <w:rsid w:val="005265B8"/>
    <w:pPr>
      <w:ind w:left="720"/>
      <w:contextualSpacing/>
    </w:pPr>
  </w:style>
  <w:style w:type="paragraph" w:styleId="Kopfzeile">
    <w:name w:val="header"/>
    <w:basedOn w:val="Standard"/>
    <w:link w:val="KopfzeileZchn"/>
    <w:rsid w:val="00060F18"/>
    <w:pPr>
      <w:tabs>
        <w:tab w:val="center" w:pos="4536"/>
        <w:tab w:val="right" w:pos="9072"/>
      </w:tabs>
    </w:pPr>
  </w:style>
  <w:style w:type="character" w:customStyle="1" w:styleId="KopfzeileZchn">
    <w:name w:val="Kopfzeile Zchn"/>
    <w:basedOn w:val="Absatz-Standardschriftart"/>
    <w:link w:val="Kopfzeile"/>
    <w:uiPriority w:val="99"/>
    <w:locked/>
    <w:rsid w:val="00060F18"/>
    <w:rPr>
      <w:rFonts w:ascii="Times New Roman" w:hAnsi="Times New Roman" w:cs="Times New Roman"/>
      <w:sz w:val="24"/>
      <w:szCs w:val="24"/>
      <w:lang w:val="en-GB" w:eastAsia="de-DE"/>
    </w:rPr>
  </w:style>
  <w:style w:type="paragraph" w:styleId="Textkrper-Zeileneinzug">
    <w:name w:val="Body Text Indent"/>
    <w:basedOn w:val="Standard"/>
    <w:link w:val="Textkrper-ZeileneinzugZchn"/>
    <w:uiPriority w:val="99"/>
    <w:rsid w:val="00060F18"/>
    <w:pPr>
      <w:ind w:left="360" w:hanging="360"/>
    </w:pPr>
    <w:rPr>
      <w:rFonts w:ascii="Arial" w:hAnsi="Arial" w:cs="Arial"/>
      <w:sz w:val="20"/>
      <w:szCs w:val="20"/>
      <w:lang w:val="en-US" w:eastAsia="en-US"/>
    </w:rPr>
  </w:style>
  <w:style w:type="character" w:customStyle="1" w:styleId="Textkrper-ZeileneinzugZchn">
    <w:name w:val="Textkörper-Zeileneinzug Zchn"/>
    <w:basedOn w:val="Absatz-Standardschriftart"/>
    <w:link w:val="Textkrper-Zeileneinzug"/>
    <w:uiPriority w:val="99"/>
    <w:locked/>
    <w:rsid w:val="00060F18"/>
    <w:rPr>
      <w:rFonts w:ascii="Arial" w:hAnsi="Arial" w:cs="Arial"/>
      <w:sz w:val="20"/>
      <w:szCs w:val="20"/>
      <w:lang w:val="en-US"/>
    </w:rPr>
  </w:style>
  <w:style w:type="paragraph" w:styleId="Textkrper">
    <w:name w:val="Body Text"/>
    <w:basedOn w:val="Standard"/>
    <w:link w:val="TextkrperZchn"/>
    <w:uiPriority w:val="99"/>
    <w:semiHidden/>
    <w:rsid w:val="00D06499"/>
    <w:pPr>
      <w:spacing w:after="120"/>
    </w:pPr>
  </w:style>
  <w:style w:type="character" w:customStyle="1" w:styleId="TextkrperZchn">
    <w:name w:val="Textkörper Zchn"/>
    <w:basedOn w:val="Absatz-Standardschriftart"/>
    <w:link w:val="Textkrper"/>
    <w:uiPriority w:val="99"/>
    <w:semiHidden/>
    <w:locked/>
    <w:rsid w:val="00D06499"/>
    <w:rPr>
      <w:rFonts w:ascii="Times New Roman" w:hAnsi="Times New Roman" w:cs="Times New Roman"/>
      <w:sz w:val="24"/>
      <w:szCs w:val="24"/>
      <w:lang w:val="en-GB" w:eastAsia="de-DE"/>
    </w:rPr>
  </w:style>
  <w:style w:type="character" w:styleId="Hyperlink">
    <w:name w:val="Hyperlink"/>
    <w:basedOn w:val="Absatz-Standardschriftart"/>
    <w:uiPriority w:val="99"/>
    <w:rsid w:val="00635D76"/>
    <w:rPr>
      <w:rFonts w:cs="Times New Roman"/>
      <w:color w:val="0000FF"/>
      <w:u w:val="single"/>
    </w:rPr>
  </w:style>
  <w:style w:type="paragraph" w:styleId="Fuzeile">
    <w:name w:val="footer"/>
    <w:basedOn w:val="Standard"/>
    <w:link w:val="FuzeileZchn"/>
    <w:uiPriority w:val="99"/>
    <w:rsid w:val="007259B6"/>
    <w:pPr>
      <w:tabs>
        <w:tab w:val="center" w:pos="4536"/>
        <w:tab w:val="right" w:pos="9072"/>
      </w:tabs>
    </w:pPr>
  </w:style>
  <w:style w:type="character" w:customStyle="1" w:styleId="FuzeileZchn">
    <w:name w:val="Fußzeile Zchn"/>
    <w:basedOn w:val="Absatz-Standardschriftart"/>
    <w:link w:val="Fuzeile"/>
    <w:uiPriority w:val="99"/>
    <w:locked/>
    <w:rsid w:val="007259B6"/>
    <w:rPr>
      <w:rFonts w:ascii="Times New Roman" w:hAnsi="Times New Roman" w:cs="Times New Roman"/>
      <w:sz w:val="24"/>
      <w:szCs w:val="24"/>
      <w:lang w:val="en-GB" w:eastAsia="de-DE"/>
    </w:rPr>
  </w:style>
  <w:style w:type="paragraph" w:styleId="Sprechblasentext">
    <w:name w:val="Balloon Text"/>
    <w:basedOn w:val="Standard"/>
    <w:link w:val="SprechblasentextZchn"/>
    <w:uiPriority w:val="99"/>
    <w:semiHidden/>
    <w:rsid w:val="007259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259B6"/>
    <w:rPr>
      <w:rFonts w:ascii="Tahoma" w:hAnsi="Tahoma" w:cs="Tahoma"/>
      <w:sz w:val="16"/>
      <w:szCs w:val="16"/>
      <w:lang w:val="en-GB" w:eastAsia="de-DE"/>
    </w:rPr>
  </w:style>
  <w:style w:type="character" w:styleId="Seitenzahl">
    <w:name w:val="page number"/>
    <w:basedOn w:val="Absatz-Standardschriftart"/>
    <w:uiPriority w:val="99"/>
    <w:rsid w:val="007259B6"/>
    <w:rPr>
      <w:rFonts w:cs="Times New Roman"/>
    </w:rPr>
  </w:style>
  <w:style w:type="character" w:styleId="Kommentarzeichen">
    <w:name w:val="annotation reference"/>
    <w:basedOn w:val="Absatz-Standardschriftart"/>
    <w:uiPriority w:val="99"/>
    <w:semiHidden/>
    <w:unhideWhenUsed/>
    <w:rsid w:val="009312FB"/>
    <w:rPr>
      <w:sz w:val="18"/>
      <w:szCs w:val="18"/>
    </w:rPr>
  </w:style>
  <w:style w:type="paragraph" w:styleId="Kommentartext">
    <w:name w:val="annotation text"/>
    <w:basedOn w:val="Standard"/>
    <w:link w:val="KommentartextZchn"/>
    <w:uiPriority w:val="99"/>
    <w:semiHidden/>
    <w:unhideWhenUsed/>
    <w:rsid w:val="009312FB"/>
  </w:style>
  <w:style w:type="character" w:customStyle="1" w:styleId="KommentartextZchn">
    <w:name w:val="Kommentartext Zchn"/>
    <w:basedOn w:val="Absatz-Standardschriftart"/>
    <w:link w:val="Kommentartext"/>
    <w:uiPriority w:val="99"/>
    <w:semiHidden/>
    <w:rsid w:val="009312FB"/>
    <w:rPr>
      <w:rFonts w:ascii="Times New Roman" w:eastAsia="Times New Roman" w:hAnsi="Times New Roman"/>
      <w:sz w:val="24"/>
      <w:szCs w:val="24"/>
      <w:lang w:val="en-GB" w:eastAsia="de-DE"/>
    </w:rPr>
  </w:style>
  <w:style w:type="paragraph" w:customStyle="1" w:styleId="Flietext">
    <w:name w:val="Fließtext"/>
    <w:basedOn w:val="Standard"/>
    <w:rsid w:val="0074176F"/>
    <w:pPr>
      <w:spacing w:before="120" w:after="120"/>
      <w:jc w:val="both"/>
    </w:pPr>
    <w:rPr>
      <w:rFonts w:ascii="Arial" w:hAnsi="Arial"/>
      <w:lang w:eastAsia="en-GB"/>
    </w:rPr>
  </w:style>
  <w:style w:type="character" w:styleId="Funotenzeichen">
    <w:name w:val="footnote reference"/>
    <w:rsid w:val="0074176F"/>
    <w:rPr>
      <w:vertAlign w:val="superscript"/>
    </w:rPr>
  </w:style>
  <w:style w:type="paragraph" w:styleId="Funotentext">
    <w:name w:val="footnote text"/>
    <w:basedOn w:val="Standard"/>
    <w:link w:val="FunotentextZchn"/>
    <w:rsid w:val="0074176F"/>
    <w:rPr>
      <w:sz w:val="20"/>
      <w:szCs w:val="20"/>
    </w:rPr>
  </w:style>
  <w:style w:type="character" w:customStyle="1" w:styleId="FunotentextZchn">
    <w:name w:val="Fußnotentext Zchn"/>
    <w:basedOn w:val="Absatz-Standardschriftart"/>
    <w:link w:val="Funotentext"/>
    <w:rsid w:val="0074176F"/>
    <w:rPr>
      <w:rFonts w:ascii="Times New Roman" w:eastAsia="Times New Roman" w:hAnsi="Times New Roman"/>
      <w:sz w:val="20"/>
      <w:szCs w:val="20"/>
      <w:lang w:val="en-GB" w:eastAsia="de-DE"/>
    </w:rPr>
  </w:style>
  <w:style w:type="paragraph" w:customStyle="1" w:styleId="Default">
    <w:name w:val="Default"/>
    <w:rsid w:val="0074176F"/>
    <w:pPr>
      <w:autoSpaceDE w:val="0"/>
      <w:autoSpaceDN w:val="0"/>
      <w:adjustRightInd w:val="0"/>
    </w:pPr>
    <w:rPr>
      <w:rFonts w:ascii="Arial" w:eastAsiaTheme="minorEastAsia" w:hAnsi="Arial" w:cs="Arial"/>
      <w:color w:val="000000"/>
      <w:sz w:val="24"/>
      <w:szCs w:val="24"/>
      <w:lang w:val="de-DE" w:eastAsia="de-DE"/>
    </w:rPr>
  </w:style>
  <w:style w:type="paragraph" w:styleId="Kommentarthema">
    <w:name w:val="annotation subject"/>
    <w:basedOn w:val="Kommentartext"/>
    <w:next w:val="Kommentartext"/>
    <w:link w:val="KommentarthemaZchn"/>
    <w:uiPriority w:val="99"/>
    <w:semiHidden/>
    <w:unhideWhenUsed/>
    <w:rsid w:val="006B77EE"/>
    <w:rPr>
      <w:b/>
      <w:bCs/>
      <w:sz w:val="20"/>
      <w:szCs w:val="20"/>
    </w:rPr>
  </w:style>
  <w:style w:type="character" w:customStyle="1" w:styleId="KommentarthemaZchn">
    <w:name w:val="Kommentarthema Zchn"/>
    <w:basedOn w:val="KommentartextZchn"/>
    <w:link w:val="Kommentarthema"/>
    <w:uiPriority w:val="99"/>
    <w:semiHidden/>
    <w:rsid w:val="006B77EE"/>
    <w:rPr>
      <w:rFonts w:ascii="Times New Roman" w:eastAsia="Times New Roman" w:hAnsi="Times New Roman"/>
      <w:b/>
      <w:bCs/>
      <w:sz w:val="20"/>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rasm@nst.dk" TargetMode="External"/><Relationship Id="rId13" Type="http://schemas.openxmlformats.org/officeDocument/2006/relationships/hyperlink" Target="mailto:bernd.scherer@mlur.landsh.de" TargetMode="External"/><Relationship Id="rId18" Type="http://schemas.openxmlformats.org/officeDocument/2006/relationships/hyperlink" Target="mailto:vera.knoke@melur.landsh.de" TargetMode="External"/><Relationship Id="rId3" Type="http://schemas.microsoft.com/office/2007/relationships/stylesWithEffects" Target="stylesWithEffects.xml"/><Relationship Id="rId21" Type="http://schemas.openxmlformats.org/officeDocument/2006/relationships/hyperlink" Target="mailto:ronald.van.dokkum@rws.nl" TargetMode="External"/><Relationship Id="rId7" Type="http://schemas.openxmlformats.org/officeDocument/2006/relationships/endnotes" Target="endnotes.xml"/><Relationship Id="rId12" Type="http://schemas.openxmlformats.org/officeDocument/2006/relationships/hyperlink" Target="mailto:elsa.nickel@bmu.bund.de" TargetMode="External"/><Relationship Id="rId17" Type="http://schemas.openxmlformats.org/officeDocument/2006/relationships/hyperlink" Target="mailto:stefanie.hedtkamp@bmu.bund.de" TargetMode="External"/><Relationship Id="rId2" Type="http://schemas.openxmlformats.org/officeDocument/2006/relationships/styles" Target="styles.xml"/><Relationship Id="rId16" Type="http://schemas.openxmlformats.org/officeDocument/2006/relationships/hyperlink" Target="mailto:verheij@waddenvereniging.nl" TargetMode="External"/><Relationship Id="rId20" Type="http://schemas.openxmlformats.org/officeDocument/2006/relationships/hyperlink" Target="mailto:anhma@nst.d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ls.van.grol@rws.n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rfh@varde.dk" TargetMode="External"/><Relationship Id="rId23" Type="http://schemas.openxmlformats.org/officeDocument/2006/relationships/fontTable" Target="fontTable.xml"/><Relationship Id="rId10" Type="http://schemas.openxmlformats.org/officeDocument/2006/relationships/hyperlink" Target="mailto:j.verhulst2@minez.nl" TargetMode="External"/><Relationship Id="rId19" Type="http://schemas.openxmlformats.org/officeDocument/2006/relationships/hyperlink" Target="mailto:anja.szczesinski@wwf.de" TargetMode="External"/><Relationship Id="rId4" Type="http://schemas.openxmlformats.org/officeDocument/2006/relationships/settings" Target="settings.xml"/><Relationship Id="rId9" Type="http://schemas.openxmlformats.org/officeDocument/2006/relationships/hyperlink" Target="mailto:anks@esbjergkommune.dk" TargetMode="External"/><Relationship Id="rId14" Type="http://schemas.openxmlformats.org/officeDocument/2006/relationships/hyperlink" Target="mailto:hubertus.hebbelmann@mu.niedersachsen.de"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5739</Words>
  <Characters>33757</Characters>
  <Application>Microsoft Office Word</Application>
  <DocSecurity>0</DocSecurity>
  <Lines>281</Lines>
  <Paragraphs>78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39418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2013-10-02T07:08:00Z</dcterms:created>
  <dcterms:modified xsi:type="dcterms:W3CDTF">2013-10-15T11:49:00Z</dcterms:modified>
</cp:coreProperties>
</file>